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10113" w14:textId="523A872E" w:rsidR="008424E1" w:rsidRPr="00AD0AD5" w:rsidRDefault="00577BBE" w:rsidP="000F5A79">
      <w:pPr>
        <w:pStyle w:val="Nadpis2"/>
      </w:pPr>
      <w:bookmarkStart w:id="0" w:name="_Toc517167948"/>
      <w:bookmarkStart w:id="1" w:name="_Ref417571095"/>
      <w:bookmarkStart w:id="2" w:name="_Toc517167949"/>
      <w:r w:rsidRPr="00AD0AD5">
        <w:t xml:space="preserve">Príloha </w:t>
      </w:r>
      <w:r w:rsidR="00BA3A87" w:rsidRPr="00AD0AD5">
        <w:t>3</w:t>
      </w:r>
      <w:r w:rsidR="00234E59" w:rsidRPr="00AD0AD5">
        <w:t xml:space="preserve"> - </w:t>
      </w:r>
      <w:r w:rsidR="004B30CA" w:rsidRPr="00AD0AD5">
        <w:t xml:space="preserve">Postupy odborného hodnotenia DOP </w:t>
      </w:r>
      <w:r w:rsidR="00DF2557" w:rsidRPr="00AD0AD5">
        <w:t>–</w:t>
      </w:r>
      <w:r w:rsidR="00234E59" w:rsidRPr="00AD0AD5">
        <w:t xml:space="preserve"> </w:t>
      </w:r>
      <w:bookmarkEnd w:id="0"/>
      <w:r w:rsidR="00BA3A87" w:rsidRPr="00AD0AD5">
        <w:t>M</w:t>
      </w:r>
      <w:r w:rsidR="005D6EFA" w:rsidRPr="00AD0AD5">
        <w:t>oderné technológie</w:t>
      </w:r>
    </w:p>
    <w:p w14:paraId="2B932F36" w14:textId="702DE0D9" w:rsidR="008424E1" w:rsidRPr="003D0787" w:rsidRDefault="004B30CA" w:rsidP="00603B23">
      <w:pPr>
        <w:spacing w:after="120"/>
        <w:jc w:val="both"/>
        <w:rPr>
          <w:rFonts w:ascii="Arial Narrow" w:hAnsi="Arial Narrow"/>
          <w:sz w:val="22"/>
          <w:szCs w:val="22"/>
          <w:lang w:val="sk-SK" w:eastAsia="en-US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Hodnotiteľ posudzuje </w:t>
      </w:r>
      <w:r w:rsidR="00D36D22" w:rsidRPr="003D0787">
        <w:rPr>
          <w:rFonts w:ascii="Arial Narrow" w:hAnsi="Arial Narrow"/>
          <w:sz w:val="22"/>
          <w:szCs w:val="22"/>
          <w:lang w:val="sk-SK"/>
        </w:rPr>
        <w:t xml:space="preserve">Žiadosť o nenávratný finančný príspevok (ďalej </w:t>
      </w:r>
      <w:r w:rsidR="00AD66BA" w:rsidRPr="003D0787">
        <w:rPr>
          <w:rFonts w:ascii="Arial Narrow" w:hAnsi="Arial Narrow"/>
          <w:sz w:val="22"/>
          <w:szCs w:val="22"/>
          <w:lang w:val="sk-SK"/>
        </w:rPr>
        <w:t>aj</w:t>
      </w:r>
      <w:r w:rsidR="00D36D22" w:rsidRPr="003D0787">
        <w:rPr>
          <w:rFonts w:ascii="Arial Narrow" w:hAnsi="Arial Narrow"/>
          <w:sz w:val="22"/>
          <w:szCs w:val="22"/>
          <w:lang w:val="sk-SK"/>
        </w:rPr>
        <w:t xml:space="preserve"> „</w:t>
      </w:r>
      <w:proofErr w:type="spellStart"/>
      <w:r w:rsidR="00D36D22" w:rsidRPr="003D0787">
        <w:rPr>
          <w:rFonts w:ascii="Arial Narrow" w:hAnsi="Arial Narrow"/>
          <w:sz w:val="22"/>
          <w:szCs w:val="22"/>
          <w:lang w:val="sk-SK"/>
        </w:rPr>
        <w:t>ŽoNFP</w:t>
      </w:r>
      <w:proofErr w:type="spellEnd"/>
      <w:r w:rsidR="00D36D22" w:rsidRPr="003D0787">
        <w:rPr>
          <w:rFonts w:ascii="Arial Narrow" w:hAnsi="Arial Narrow"/>
          <w:sz w:val="22"/>
          <w:szCs w:val="22"/>
          <w:lang w:val="sk-SK"/>
        </w:rPr>
        <w:t xml:space="preserve">“)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vždy ako celok. Zároveň je zdroj </w:t>
      </w:r>
      <w:r w:rsidR="000B194A" w:rsidRPr="003D0787">
        <w:rPr>
          <w:rFonts w:ascii="Arial Narrow" w:hAnsi="Arial Narrow"/>
          <w:sz w:val="22"/>
          <w:szCs w:val="22"/>
          <w:lang w:val="sk-SK"/>
        </w:rPr>
        <w:t xml:space="preserve">informácií pre </w:t>
      </w:r>
      <w:r w:rsidRPr="003D0787">
        <w:rPr>
          <w:rFonts w:ascii="Arial Narrow" w:hAnsi="Arial Narrow"/>
          <w:sz w:val="22"/>
          <w:szCs w:val="22"/>
          <w:lang w:val="sk-SK"/>
        </w:rPr>
        <w:t>vyhodnoteni</w:t>
      </w:r>
      <w:r w:rsidR="000B194A" w:rsidRPr="003D0787">
        <w:rPr>
          <w:rFonts w:ascii="Arial Narrow" w:hAnsi="Arial Narrow"/>
          <w:sz w:val="22"/>
          <w:szCs w:val="22"/>
          <w:lang w:val="sk-SK"/>
        </w:rPr>
        <w:t>e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 jednotlivých hodnotiacich kritérií uvedený v nasledujúcich bodoch.</w:t>
      </w:r>
    </w:p>
    <w:p w14:paraId="4A6D46C5" w14:textId="77777777" w:rsidR="008424E1" w:rsidRPr="003D0787" w:rsidRDefault="008424E1" w:rsidP="008424E1">
      <w:pPr>
        <w:pStyle w:val="Nadpis3"/>
        <w:numPr>
          <w:ilvl w:val="0"/>
          <w:numId w:val="0"/>
        </w:numPr>
        <w:spacing w:before="0" w:after="120"/>
        <w:ind w:left="720" w:hanging="720"/>
        <w:rPr>
          <w:sz w:val="2"/>
          <w:szCs w:val="2"/>
          <w:lang w:val="sk-SK" w:eastAsia="sk-SK"/>
        </w:rPr>
      </w:pPr>
    </w:p>
    <w:p w14:paraId="6CBA8A23" w14:textId="11DE964A" w:rsidR="00651BDB" w:rsidRPr="003D0787" w:rsidRDefault="004C2375" w:rsidP="006F251C">
      <w:pPr>
        <w:pStyle w:val="Nadpis3"/>
        <w:numPr>
          <w:ilvl w:val="0"/>
          <w:numId w:val="0"/>
        </w:numPr>
        <w:spacing w:before="120" w:after="120"/>
        <w:ind w:left="284" w:hanging="284"/>
        <w:rPr>
          <w:lang w:val="sk-SK" w:eastAsia="sk-SK"/>
        </w:rPr>
      </w:pPr>
      <w:r w:rsidRPr="003D0787">
        <w:rPr>
          <w:lang w:val="sk-SK" w:eastAsia="sk-SK"/>
        </w:rPr>
        <w:t xml:space="preserve">1. </w:t>
      </w:r>
      <w:r w:rsidR="002A0F8A" w:rsidRPr="003D0787">
        <w:rPr>
          <w:lang w:val="sk-SK" w:eastAsia="sk-SK"/>
        </w:rPr>
        <w:t>Príspevok</w:t>
      </w:r>
      <w:r w:rsidR="00AD66BA" w:rsidRPr="003D0787">
        <w:rPr>
          <w:lang w:val="sk-SK" w:eastAsia="sk-SK"/>
        </w:rPr>
        <w:t xml:space="preserve"> NAVRHOVANÉHO</w:t>
      </w:r>
      <w:r w:rsidR="002A0F8A" w:rsidRPr="003D0787">
        <w:rPr>
          <w:lang w:val="sk-SK" w:eastAsia="sk-SK"/>
        </w:rPr>
        <w:t xml:space="preserve"> projektu k cieľom a výsledkom </w:t>
      </w:r>
      <w:r w:rsidR="00AD66BA" w:rsidRPr="003D0787">
        <w:rPr>
          <w:lang w:val="sk-SK" w:eastAsia="sk-SK"/>
        </w:rPr>
        <w:t>OPERAčného programu</w:t>
      </w:r>
      <w:r w:rsidR="002A0F8A" w:rsidRPr="003D0787">
        <w:rPr>
          <w:lang w:val="sk-SK" w:eastAsia="sk-SK"/>
        </w:rPr>
        <w:t xml:space="preserve"> </w:t>
      </w:r>
      <w:r w:rsidR="0025251E" w:rsidRPr="003D0787">
        <w:rPr>
          <w:lang w:val="sk-SK" w:eastAsia="sk-SK"/>
        </w:rPr>
        <w:t>a</w:t>
      </w:r>
      <w:r w:rsidR="002A0F8A" w:rsidRPr="003D0787">
        <w:rPr>
          <w:lang w:val="sk-SK" w:eastAsia="sk-SK"/>
        </w:rPr>
        <w:t xml:space="preserve"> prioritnej osi</w:t>
      </w:r>
      <w:bookmarkEnd w:id="1"/>
      <w:bookmarkEnd w:id="2"/>
    </w:p>
    <w:p w14:paraId="5BAE4795" w14:textId="0EA86AF7" w:rsidR="002A0F8A" w:rsidRPr="003D0787" w:rsidRDefault="006E4F6B" w:rsidP="008424E1">
      <w:pPr>
        <w:pStyle w:val="priruckanadpis"/>
        <w:numPr>
          <w:ilvl w:val="0"/>
          <w:numId w:val="0"/>
        </w:numPr>
        <w:ind w:left="284"/>
        <w:rPr>
          <w:rStyle w:val="Intenzvnyodkaz"/>
          <w:b w:val="0"/>
          <w:caps/>
          <w:sz w:val="24"/>
          <w:szCs w:val="24"/>
        </w:rPr>
      </w:pPr>
      <w:r w:rsidRPr="003D0787">
        <w:rPr>
          <w:rStyle w:val="Intenzvnyodkaz"/>
          <w:u w:val="none"/>
        </w:rPr>
        <w:t xml:space="preserve">1.1 </w:t>
      </w:r>
      <w:r w:rsidR="006C2B46" w:rsidRPr="003D0787">
        <w:rPr>
          <w:rStyle w:val="Intenzvnyodkaz"/>
        </w:rPr>
        <w:t>p</w:t>
      </w:r>
      <w:r w:rsidR="002A0F8A" w:rsidRPr="003D0787">
        <w:rPr>
          <w:rStyle w:val="Intenzvnyodkaz"/>
        </w:rPr>
        <w:t>r</w:t>
      </w:r>
      <w:r w:rsidR="003A281A">
        <w:rPr>
          <w:rStyle w:val="Intenzvnyodkaz"/>
        </w:rPr>
        <w:t>íspevok</w:t>
      </w:r>
      <w:r w:rsidR="002A0F8A" w:rsidRPr="003D0787">
        <w:rPr>
          <w:rStyle w:val="Intenzvnyodkaz"/>
        </w:rPr>
        <w:t xml:space="preserve"> projekt</w:t>
      </w:r>
      <w:r w:rsidR="003A281A">
        <w:rPr>
          <w:rStyle w:val="Intenzvnyodkaz"/>
        </w:rPr>
        <w:t>u</w:t>
      </w:r>
      <w:r w:rsidR="002A0F8A" w:rsidRPr="003D0787">
        <w:rPr>
          <w:rStyle w:val="Intenzvnyodkaz"/>
        </w:rPr>
        <w:t xml:space="preserve"> k</w:t>
      </w:r>
      <w:r w:rsidR="00150B8A" w:rsidRPr="003D0787">
        <w:rPr>
          <w:rStyle w:val="Intenzvnyodkaz"/>
        </w:rPr>
        <w:t> </w:t>
      </w:r>
      <w:r w:rsidR="002A0F8A" w:rsidRPr="003D0787">
        <w:rPr>
          <w:rStyle w:val="Intenzvnyodkaz"/>
        </w:rPr>
        <w:t>cieľ</w:t>
      </w:r>
      <w:r w:rsidR="00150B8A" w:rsidRPr="003D0787">
        <w:rPr>
          <w:rStyle w:val="Intenzvnyodkaz"/>
        </w:rPr>
        <w:t xml:space="preserve">om a výsledkom </w:t>
      </w:r>
      <w:proofErr w:type="spellStart"/>
      <w:r w:rsidR="00150B8A" w:rsidRPr="003D0787">
        <w:rPr>
          <w:rStyle w:val="Intenzvnyodkaz"/>
        </w:rPr>
        <w:t>op</w:t>
      </w:r>
      <w:proofErr w:type="spellEnd"/>
      <w:r w:rsidR="00150B8A" w:rsidRPr="003D0787">
        <w:rPr>
          <w:rStyle w:val="Intenzvnyodkaz"/>
        </w:rPr>
        <w:t xml:space="preserve"> a</w:t>
      </w:r>
      <w:r w:rsidR="002A0F8A" w:rsidRPr="003D0787">
        <w:rPr>
          <w:rStyle w:val="Intenzvnyodkaz"/>
        </w:rPr>
        <w:t xml:space="preserve"> prioritnej osi </w:t>
      </w:r>
      <w:r w:rsidR="00150B8A" w:rsidRPr="003D0787">
        <w:rPr>
          <w:rStyle w:val="Intenzvnyodkaz"/>
        </w:rPr>
        <w:t>7</w:t>
      </w:r>
      <w:r w:rsidR="002A0F8A" w:rsidRPr="003D0787">
        <w:rPr>
          <w:rStyle w:val="Intenzvnyodkaz"/>
        </w:rPr>
        <w:t>?</w:t>
      </w:r>
    </w:p>
    <w:p w14:paraId="71C4A952" w14:textId="4CF38A9B" w:rsidR="00150B8A" w:rsidRPr="003D0787" w:rsidRDefault="00150B8A" w:rsidP="00BE7026">
      <w:pPr>
        <w:pStyle w:val="prirucka"/>
        <w:tabs>
          <w:tab w:val="left" w:pos="1843"/>
        </w:tabs>
      </w:pPr>
      <w:r w:rsidRPr="003D0787">
        <w:t xml:space="preserve">Posudzuje sa súlad projektu s intervenčnou stratégiou </w:t>
      </w:r>
      <w:r w:rsidR="00AD66BA" w:rsidRPr="003D0787">
        <w:t xml:space="preserve"> Operačného programu Integrovaná infraštruktúra (ďalej len „OPII“)</w:t>
      </w:r>
      <w:r w:rsidRPr="003D0787">
        <w:t xml:space="preserve"> pre príslušný špecifický cieľ </w:t>
      </w:r>
      <w:r w:rsidR="00CF320B" w:rsidRPr="003D0787">
        <w:t>7.4 a 7.7</w:t>
      </w:r>
      <w:r w:rsidRPr="003D0787">
        <w:t xml:space="preserve"> </w:t>
      </w:r>
      <w:r w:rsidR="004B30CA" w:rsidRPr="003D0787">
        <w:t xml:space="preserve">prioritnej </w:t>
      </w:r>
      <w:r w:rsidRPr="003D0787">
        <w:t>osi 7 informačná spoločnosť, to je súlad s:</w:t>
      </w:r>
    </w:p>
    <w:p w14:paraId="3C77CCF9" w14:textId="5CA6457D" w:rsidR="00150B8A" w:rsidRPr="003D0787" w:rsidRDefault="00150B8A" w:rsidP="00455C60">
      <w:pPr>
        <w:pStyle w:val="prirucka"/>
        <w:numPr>
          <w:ilvl w:val="0"/>
          <w:numId w:val="12"/>
        </w:numPr>
        <w:spacing w:after="0"/>
        <w:ind w:hanging="357"/>
      </w:pPr>
      <w:r w:rsidRPr="003D0787">
        <w:t>príslušným špecifickým cieľom,</w:t>
      </w:r>
    </w:p>
    <w:p w14:paraId="5AFF4F49" w14:textId="2CB062E4" w:rsidR="00150B8A" w:rsidRPr="003D0787" w:rsidRDefault="00150B8A" w:rsidP="00455C60">
      <w:pPr>
        <w:pStyle w:val="prirucka"/>
        <w:numPr>
          <w:ilvl w:val="0"/>
          <w:numId w:val="12"/>
        </w:numPr>
        <w:spacing w:after="0"/>
        <w:ind w:hanging="357"/>
      </w:pPr>
      <w:r w:rsidRPr="003D0787">
        <w:t>očakávanými výsledkami,</w:t>
      </w:r>
    </w:p>
    <w:p w14:paraId="0F9193C4" w14:textId="7993F1D8" w:rsidR="00150B8A" w:rsidRPr="003D0787" w:rsidRDefault="00150B8A" w:rsidP="00455C60">
      <w:pPr>
        <w:pStyle w:val="prirucka"/>
        <w:numPr>
          <w:ilvl w:val="0"/>
          <w:numId w:val="12"/>
        </w:numPr>
        <w:spacing w:after="0"/>
        <w:ind w:hanging="357"/>
      </w:pPr>
      <w:r w:rsidRPr="003D0787">
        <w:t>definovanými oprávnenými aktivitami.</w:t>
      </w:r>
    </w:p>
    <w:p w14:paraId="014597DD" w14:textId="23E0CA55" w:rsidR="009B1631" w:rsidRPr="003D0787" w:rsidRDefault="00150B8A" w:rsidP="003457FD">
      <w:pPr>
        <w:pStyle w:val="prirucka"/>
      </w:pPr>
      <w:r w:rsidRPr="003D0787">
        <w:t xml:space="preserve">Na rozdiel od administratívneho overenia ide o hĺbkové posúdenie vecnej (obsahovej) stránky projektu z hľadiska jeho súladu so stratégiou a cieľmi </w:t>
      </w:r>
      <w:r w:rsidR="003364DF" w:rsidRPr="003D0787">
        <w:t>Prioritnej osi 7 (ďalej len „</w:t>
      </w:r>
      <w:r w:rsidRPr="003D0787">
        <w:t>PO7</w:t>
      </w:r>
      <w:r w:rsidR="003364DF" w:rsidRPr="003D0787">
        <w:t>“)</w:t>
      </w:r>
      <w:r w:rsidRPr="003D0787">
        <w:t xml:space="preserve">. </w:t>
      </w:r>
      <w:r w:rsidR="002A0F8A" w:rsidRPr="003D0787">
        <w:t xml:space="preserve">Hodnotiteľ označí </w:t>
      </w:r>
      <w:r w:rsidR="00F07F7F" w:rsidRPr="003D0787">
        <w:rPr>
          <w:b/>
        </w:rPr>
        <w:t>„</w:t>
      </w:r>
      <w:r w:rsidR="002A0F8A" w:rsidRPr="003D0787">
        <w:rPr>
          <w:b/>
        </w:rPr>
        <w:t>áno</w:t>
      </w:r>
      <w:r w:rsidR="00F07F7F" w:rsidRPr="003D0787">
        <w:rPr>
          <w:b/>
        </w:rPr>
        <w:t>“</w:t>
      </w:r>
      <w:r w:rsidR="00216700" w:rsidRPr="003D0787">
        <w:t xml:space="preserve"> (do poľa kom</w:t>
      </w:r>
      <w:r w:rsidR="008E7054" w:rsidRPr="003D0787">
        <w:t>entár v hodnotiacom hárku uved</w:t>
      </w:r>
      <w:r w:rsidR="00216700" w:rsidRPr="003D0787">
        <w:t>ie svoje podrobné zdôvodnenie vyhodnotenia kritéria)</w:t>
      </w:r>
      <w:r w:rsidR="002A0F8A" w:rsidRPr="003D0787">
        <w:t xml:space="preserve">, ak zo </w:t>
      </w:r>
      <w:proofErr w:type="spellStart"/>
      <w:r w:rsidR="002A0F8A" w:rsidRPr="003D0787">
        <w:t>ŽoNFP</w:t>
      </w:r>
      <w:proofErr w:type="spellEnd"/>
      <w:r w:rsidR="002A0F8A" w:rsidRPr="003D0787">
        <w:t xml:space="preserve"> vyplýva jasná logická súvislosť medzi aktivitami projektu uvedenými žiadateľom, očakávanými výsledkami a</w:t>
      </w:r>
      <w:r w:rsidR="003B2666" w:rsidRPr="003D0787">
        <w:t xml:space="preserve"> príslušnými </w:t>
      </w:r>
      <w:r w:rsidR="002A0F8A" w:rsidRPr="003D0787">
        <w:t>špecifickým</w:t>
      </w:r>
      <w:r w:rsidR="003A642E" w:rsidRPr="003D0787">
        <w:t>i</w:t>
      </w:r>
      <w:r w:rsidR="002A0F8A" w:rsidRPr="003D0787">
        <w:t xml:space="preserve"> </w:t>
      </w:r>
      <w:r w:rsidR="003A642E" w:rsidRPr="003D0787">
        <w:t>cieľ</w:t>
      </w:r>
      <w:r w:rsidR="003B2666" w:rsidRPr="003D0787">
        <w:t>mi</w:t>
      </w:r>
      <w:r w:rsidR="003A642E" w:rsidRPr="003D0787">
        <w:t xml:space="preserve"> PO7 OPII</w:t>
      </w:r>
      <w:r w:rsidRPr="003D0787">
        <w:t xml:space="preserve">, </w:t>
      </w:r>
      <w:r w:rsidR="002A0F8A" w:rsidRPr="003D0787">
        <w:t xml:space="preserve">ak </w:t>
      </w:r>
      <w:r w:rsidR="00DE467C" w:rsidRPr="003D0787">
        <w:t>je preukázané</w:t>
      </w:r>
      <w:r w:rsidR="002A0F8A" w:rsidRPr="003D0787">
        <w:t xml:space="preserve">, že žiadateľ zrealizovaním navrhnutých aktivít naplní </w:t>
      </w:r>
      <w:r w:rsidR="003B2666" w:rsidRPr="003D0787">
        <w:t xml:space="preserve">príslušné </w:t>
      </w:r>
      <w:r w:rsidR="002A0F8A" w:rsidRPr="003D0787">
        <w:t>špecifick</w:t>
      </w:r>
      <w:r w:rsidR="003B2666" w:rsidRPr="003D0787">
        <w:t>é</w:t>
      </w:r>
      <w:r w:rsidR="002A0F8A" w:rsidRPr="003D0787">
        <w:t xml:space="preserve"> cie</w:t>
      </w:r>
      <w:r w:rsidR="003B2666" w:rsidRPr="003D0787">
        <w:t>le</w:t>
      </w:r>
      <w:r w:rsidR="002A0F8A" w:rsidRPr="003D0787">
        <w:t xml:space="preserve"> </w:t>
      </w:r>
      <w:r w:rsidR="004876C4" w:rsidRPr="003D0787">
        <w:t>PO</w:t>
      </w:r>
      <w:r w:rsidR="002A0F8A" w:rsidRPr="003D0787">
        <w:t>7 OPII</w:t>
      </w:r>
      <w:r w:rsidR="003B2666" w:rsidRPr="003D0787">
        <w:t>.</w:t>
      </w:r>
      <w:r w:rsidR="002A0F8A" w:rsidRPr="003D0787">
        <w:t xml:space="preserve"> </w:t>
      </w:r>
    </w:p>
    <w:p w14:paraId="47FCFE5D" w14:textId="348DFA1E" w:rsidR="002A0F8A" w:rsidRPr="003D0787" w:rsidRDefault="002A0F8A" w:rsidP="003457FD">
      <w:pPr>
        <w:pStyle w:val="prirucka"/>
      </w:pPr>
      <w:r w:rsidRPr="003D0787">
        <w:t>V opačnom prípade</w:t>
      </w:r>
      <w:r w:rsidR="004F0F8A" w:rsidRPr="003D0787">
        <w:t xml:space="preserve"> hodnotiteľ označí</w:t>
      </w:r>
      <w:r w:rsidRPr="003D0787">
        <w:t xml:space="preserve"> </w:t>
      </w:r>
      <w:r w:rsidR="004F06C1" w:rsidRPr="003D0787">
        <w:rPr>
          <w:b/>
        </w:rPr>
        <w:t>„</w:t>
      </w:r>
      <w:r w:rsidRPr="003D0787">
        <w:rPr>
          <w:b/>
        </w:rPr>
        <w:t>nie”</w:t>
      </w:r>
      <w:r w:rsidRPr="003D0787">
        <w:t xml:space="preserve"> a do poľa </w:t>
      </w:r>
      <w:r w:rsidR="004F06C1" w:rsidRPr="003D0787">
        <w:t>komentár</w:t>
      </w:r>
      <w:r w:rsidRPr="003D0787">
        <w:t xml:space="preserve"> v hodnotiacom hárku uvedie svoje zistenie, v čom spočíva nesúlad. </w:t>
      </w:r>
    </w:p>
    <w:p w14:paraId="24A9E3BE" w14:textId="492A4BD3" w:rsidR="00027EF3" w:rsidRPr="003D0787" w:rsidRDefault="002A0F8A" w:rsidP="003457FD">
      <w:pPr>
        <w:pStyle w:val="prirucka"/>
      </w:pPr>
      <w:r w:rsidRPr="003D0787">
        <w:t xml:space="preserve">Zdroj: </w:t>
      </w:r>
      <w:proofErr w:type="spellStart"/>
      <w:r w:rsidR="00B80B89" w:rsidRPr="003D0787">
        <w:t>ŽoNFP</w:t>
      </w:r>
      <w:proofErr w:type="spellEnd"/>
      <w:r w:rsidR="00B80B89" w:rsidRPr="003D0787">
        <w:t>: kapitol</w:t>
      </w:r>
      <w:r w:rsidR="00FE6CF7" w:rsidRPr="003D0787">
        <w:t>y</w:t>
      </w:r>
      <w:r w:rsidR="00B80B89" w:rsidRPr="003D0787">
        <w:t xml:space="preserve"> 7 Popis projektu </w:t>
      </w:r>
      <w:r w:rsidR="00FE6CF7" w:rsidRPr="003D0787">
        <w:t>a</w:t>
      </w:r>
      <w:r w:rsidR="00A91B28" w:rsidRPr="003D0787">
        <w:t xml:space="preserve"> 10.1. Aktivity projektu a očakávan</w:t>
      </w:r>
      <w:r w:rsidR="002E3497" w:rsidRPr="003D0787">
        <w:t>é</w:t>
      </w:r>
      <w:r w:rsidR="00A91B28" w:rsidRPr="003D0787">
        <w:t xml:space="preserve"> merateľn</w:t>
      </w:r>
      <w:r w:rsidR="002E3497" w:rsidRPr="003D0787">
        <w:t>é</w:t>
      </w:r>
      <w:r w:rsidR="00A91B28" w:rsidRPr="003D0787">
        <w:t xml:space="preserve"> ukazovatele</w:t>
      </w:r>
      <w:r w:rsidR="008E7054" w:rsidRPr="003D0787">
        <w:t xml:space="preserve">,  </w:t>
      </w:r>
      <w:r w:rsidR="0049368C" w:rsidRPr="003D0787">
        <w:t>Š</w:t>
      </w:r>
      <w:r w:rsidR="008E7054" w:rsidRPr="003D0787">
        <w:t xml:space="preserve">túdia uskutočniteľnosti </w:t>
      </w:r>
      <w:r w:rsidR="0049368C" w:rsidRPr="003D0787">
        <w:t>– Základné informácie.</w:t>
      </w:r>
    </w:p>
    <w:p w14:paraId="62D40FE3" w14:textId="3619334D" w:rsidR="00DF2557" w:rsidRPr="003D0787" w:rsidRDefault="00DF2557" w:rsidP="007E5383">
      <w:pPr>
        <w:pStyle w:val="priruckanadpis"/>
        <w:numPr>
          <w:ilvl w:val="0"/>
          <w:numId w:val="0"/>
        </w:numPr>
        <w:tabs>
          <w:tab w:val="clear" w:pos="360"/>
        </w:tabs>
        <w:ind w:left="567" w:hanging="283"/>
        <w:rPr>
          <w:rStyle w:val="Intenzvnyodkaz"/>
          <w:b w:val="0"/>
          <w:bCs w:val="0"/>
          <w:smallCaps w:val="0"/>
          <w:color w:val="auto"/>
          <w:spacing w:val="15"/>
          <w:u w:val="none"/>
          <w:lang w:eastAsia="sk-SK"/>
        </w:rPr>
      </w:pPr>
      <w:r w:rsidRPr="003D0787">
        <w:rPr>
          <w:rStyle w:val="Intenzvnyodkaz"/>
          <w:u w:val="none"/>
        </w:rPr>
        <w:t xml:space="preserve">1.2 </w:t>
      </w:r>
      <w:r w:rsidR="006C2B46" w:rsidRPr="003D0787">
        <w:rPr>
          <w:rStyle w:val="Intenzvnyodkaz"/>
        </w:rPr>
        <w:t>p</w:t>
      </w:r>
      <w:r w:rsidRPr="003D0787">
        <w:rPr>
          <w:rStyle w:val="Intenzvnyodkaz"/>
        </w:rPr>
        <w:t xml:space="preserve">rispieva projekt k dosiahnutiu cieľov definovaných </w:t>
      </w:r>
      <w:r w:rsidR="005F3FD3" w:rsidRPr="003D0787">
        <w:rPr>
          <w:rStyle w:val="Intenzvnyodkaz"/>
        </w:rPr>
        <w:t>v</w:t>
      </w:r>
      <w:r w:rsidR="00AD66BA" w:rsidRPr="003D0787">
        <w:rPr>
          <w:rStyle w:val="Intenzvnyodkaz"/>
        </w:rPr>
        <w:t xml:space="preserve"> </w:t>
      </w:r>
      <w:r w:rsidR="007E5383" w:rsidRPr="003D0787">
        <w:rPr>
          <w:b/>
          <w:bCs/>
          <w:smallCaps/>
          <w:color w:val="17365D"/>
          <w:spacing w:val="5"/>
          <w:u w:val="single"/>
        </w:rPr>
        <w:t>n</w:t>
      </w:r>
      <w:r w:rsidRPr="003D0787">
        <w:rPr>
          <w:b/>
          <w:bCs/>
          <w:smallCaps/>
          <w:color w:val="17365D"/>
          <w:spacing w:val="5"/>
          <w:u w:val="single"/>
        </w:rPr>
        <w:t xml:space="preserve">árodnej koncepcii informatizácie verejnej správy </w:t>
      </w:r>
      <w:r w:rsidR="007E5383" w:rsidRPr="003D0787">
        <w:rPr>
          <w:b/>
          <w:bCs/>
          <w:smallCaps/>
          <w:color w:val="17365D"/>
          <w:spacing w:val="5"/>
          <w:u w:val="single"/>
        </w:rPr>
        <w:t>s</w:t>
      </w:r>
      <w:r w:rsidRPr="003D0787">
        <w:rPr>
          <w:b/>
          <w:bCs/>
          <w:smallCaps/>
          <w:color w:val="17365D"/>
          <w:spacing w:val="5"/>
          <w:u w:val="single"/>
        </w:rPr>
        <w:t xml:space="preserve">lovenskej republiky </w:t>
      </w:r>
      <w:r w:rsidRPr="003D0787">
        <w:rPr>
          <w:rStyle w:val="Intenzvnyodkaz"/>
        </w:rPr>
        <w:t>?</w:t>
      </w:r>
    </w:p>
    <w:p w14:paraId="5CE84BD7" w14:textId="30E39E42" w:rsidR="00DF2557" w:rsidRPr="003D0787" w:rsidRDefault="00DF2557" w:rsidP="00DF2557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Posudzuje sa príspevok projektu k naplneniu nasledovn</w:t>
      </w:r>
      <w:r w:rsidR="009D3700" w:rsidRPr="003D0787">
        <w:rPr>
          <w:szCs w:val="22"/>
          <w:lang w:eastAsia="sk-SK"/>
        </w:rPr>
        <w:t xml:space="preserve">ých priorít </w:t>
      </w:r>
      <w:r w:rsidRPr="003D0787">
        <w:rPr>
          <w:szCs w:val="22"/>
          <w:lang w:eastAsia="sk-SK"/>
        </w:rPr>
        <w:t>definovan</w:t>
      </w:r>
      <w:r w:rsidR="009D3700" w:rsidRPr="003D0787">
        <w:rPr>
          <w:szCs w:val="22"/>
          <w:lang w:eastAsia="sk-SK"/>
        </w:rPr>
        <w:t>ých</w:t>
      </w:r>
      <w:r w:rsidRPr="003D0787">
        <w:rPr>
          <w:szCs w:val="22"/>
          <w:lang w:eastAsia="sk-SK"/>
        </w:rPr>
        <w:t xml:space="preserve"> v Národnej koncepcii informatizácie verejnej správy Slovenskej republiky (2016) (tiež „NKIVS“): </w:t>
      </w:r>
    </w:p>
    <w:p w14:paraId="1E3F4FA0" w14:textId="6AEA0B35" w:rsidR="009D3700" w:rsidRPr="003D0787" w:rsidRDefault="009D3700" w:rsidP="009D3700">
      <w:pPr>
        <w:pStyle w:val="prirucka"/>
        <w:numPr>
          <w:ilvl w:val="0"/>
          <w:numId w:val="29"/>
        </w:numPr>
      </w:pPr>
      <w:r w:rsidRPr="003D0787">
        <w:t>Interakcia s verejnou správou, životné situácie a výber služby navigáciou</w:t>
      </w:r>
    </w:p>
    <w:p w14:paraId="2FBCEF2F" w14:textId="6C6DEE14" w:rsidR="009D3700" w:rsidRPr="003D0787" w:rsidRDefault="009D3700" w:rsidP="009D3700">
      <w:pPr>
        <w:pStyle w:val="prirucka"/>
        <w:numPr>
          <w:ilvl w:val="0"/>
          <w:numId w:val="29"/>
        </w:numPr>
      </w:pPr>
      <w:r w:rsidRPr="003D0787">
        <w:t xml:space="preserve">Riadenie údajov a big </w:t>
      </w:r>
      <w:proofErr w:type="spellStart"/>
      <w:r w:rsidRPr="003D0787">
        <w:t>data</w:t>
      </w:r>
      <w:proofErr w:type="spellEnd"/>
    </w:p>
    <w:p w14:paraId="50535C24" w14:textId="0CA1CD31" w:rsidR="009D3700" w:rsidRPr="003D0787" w:rsidRDefault="009D3700" w:rsidP="009D3700">
      <w:pPr>
        <w:pStyle w:val="prirucka"/>
        <w:numPr>
          <w:ilvl w:val="0"/>
          <w:numId w:val="29"/>
        </w:numPr>
      </w:pPr>
      <w:r w:rsidRPr="003D0787">
        <w:t>Otvorené údaje</w:t>
      </w:r>
    </w:p>
    <w:p w14:paraId="78621461" w14:textId="4C9DED89" w:rsidR="00DF2557" w:rsidRPr="003D0787" w:rsidRDefault="00DF2557" w:rsidP="00DF2557">
      <w:pPr>
        <w:pStyle w:val="prirucka"/>
      </w:pPr>
      <w:r w:rsidRPr="003D0787">
        <w:t xml:space="preserve">Hodnotiteľ označí </w:t>
      </w:r>
      <w:r w:rsidRPr="003D0787">
        <w:rPr>
          <w:b/>
        </w:rPr>
        <w:t>„áno“</w:t>
      </w:r>
      <w:r w:rsidRPr="003D0787">
        <w:t xml:space="preserve"> (do poľa komentár v hodnotiacom hárku uvedie svoje podrobné zdôvodnenie vyhodnotenia kritéria), ak </w:t>
      </w:r>
      <w:r w:rsidRPr="003D0787">
        <w:rPr>
          <w:szCs w:val="22"/>
          <w:lang w:eastAsia="sk-SK"/>
        </w:rPr>
        <w:t xml:space="preserve">aktivity a výstupy projektu uvedené v </w:t>
      </w:r>
      <w:proofErr w:type="spellStart"/>
      <w:r w:rsidRPr="003D0787">
        <w:rPr>
          <w:szCs w:val="22"/>
          <w:lang w:eastAsia="sk-SK"/>
        </w:rPr>
        <w:t>ŽoNFP</w:t>
      </w:r>
      <w:proofErr w:type="spellEnd"/>
      <w:r w:rsidRPr="003D0787">
        <w:rPr>
          <w:szCs w:val="22"/>
          <w:lang w:eastAsia="sk-SK"/>
        </w:rPr>
        <w:t xml:space="preserve"> konkrétnym spôsobom prispievajú </w:t>
      </w:r>
      <w:ins w:id="3" w:author="OPaM" w:date="2020-09-07T14:07:00Z">
        <w:r w:rsidR="00376763">
          <w:rPr>
            <w:szCs w:val="22"/>
            <w:lang w:eastAsia="sk-SK"/>
          </w:rPr>
          <w:t xml:space="preserve">aspoň </w:t>
        </w:r>
      </w:ins>
      <w:r w:rsidRPr="003D0787">
        <w:rPr>
          <w:szCs w:val="22"/>
          <w:lang w:eastAsia="sk-SK"/>
        </w:rPr>
        <w:t>k</w:t>
      </w:r>
      <w:del w:id="4" w:author="OPaM" w:date="2020-09-07T14:07:00Z">
        <w:r w:rsidRPr="003D0787" w:rsidDel="00376763">
          <w:rPr>
            <w:szCs w:val="22"/>
            <w:lang w:eastAsia="sk-SK"/>
          </w:rPr>
          <w:delText> </w:delText>
        </w:r>
      </w:del>
      <w:ins w:id="5" w:author="OPaM" w:date="2020-09-07T14:07:00Z">
        <w:r w:rsidR="00376763">
          <w:rPr>
            <w:szCs w:val="22"/>
            <w:lang w:eastAsia="sk-SK"/>
          </w:rPr>
          <w:t xml:space="preserve"> jednej z </w:t>
        </w:r>
      </w:ins>
      <w:r w:rsidRPr="003D0787">
        <w:rPr>
          <w:szCs w:val="22"/>
          <w:lang w:eastAsia="sk-SK"/>
        </w:rPr>
        <w:t>uveden</w:t>
      </w:r>
      <w:r w:rsidR="009D3700" w:rsidRPr="003D0787">
        <w:rPr>
          <w:szCs w:val="22"/>
          <w:lang w:eastAsia="sk-SK"/>
        </w:rPr>
        <w:t>ý</w:t>
      </w:r>
      <w:del w:id="6" w:author="OPaM" w:date="2020-09-07T14:07:00Z">
        <w:r w:rsidR="009D3700" w:rsidRPr="003D0787" w:rsidDel="00376763">
          <w:rPr>
            <w:szCs w:val="22"/>
            <w:lang w:eastAsia="sk-SK"/>
          </w:rPr>
          <w:delText>m</w:delText>
        </w:r>
      </w:del>
      <w:ins w:id="7" w:author="OPaM" w:date="2020-09-07T14:07:00Z">
        <w:r w:rsidR="00376763">
          <w:rPr>
            <w:szCs w:val="22"/>
            <w:lang w:eastAsia="sk-SK"/>
          </w:rPr>
          <w:t>ch</w:t>
        </w:r>
      </w:ins>
      <w:r w:rsidRPr="003D0787">
        <w:rPr>
          <w:szCs w:val="22"/>
          <w:lang w:eastAsia="sk-SK"/>
        </w:rPr>
        <w:t xml:space="preserve"> oblast</w:t>
      </w:r>
      <w:del w:id="8" w:author="OPaM" w:date="2020-09-07T14:07:00Z">
        <w:r w:rsidRPr="003D0787" w:rsidDel="00376763">
          <w:rPr>
            <w:szCs w:val="22"/>
            <w:lang w:eastAsia="sk-SK"/>
          </w:rPr>
          <w:delText>i</w:delText>
        </w:r>
        <w:r w:rsidR="009D3700" w:rsidRPr="003D0787" w:rsidDel="00376763">
          <w:rPr>
            <w:szCs w:val="22"/>
            <w:lang w:eastAsia="sk-SK"/>
          </w:rPr>
          <w:delText>am</w:delText>
        </w:r>
      </w:del>
      <w:ins w:id="9" w:author="OPaM" w:date="2020-09-07T14:07:00Z">
        <w:r w:rsidR="00376763">
          <w:rPr>
            <w:szCs w:val="22"/>
            <w:lang w:eastAsia="sk-SK"/>
          </w:rPr>
          <w:t>í</w:t>
        </w:r>
      </w:ins>
      <w:r w:rsidRPr="003D0787">
        <w:rPr>
          <w:szCs w:val="22"/>
          <w:lang w:eastAsia="sk-SK"/>
        </w:rPr>
        <w:t xml:space="preserve"> NKIVS</w:t>
      </w:r>
      <w:r w:rsidRPr="003D0787">
        <w:t xml:space="preserve">. </w:t>
      </w:r>
    </w:p>
    <w:p w14:paraId="4804BA0B" w14:textId="64039C2E" w:rsidR="00DF2557" w:rsidRPr="003D0787" w:rsidRDefault="00DF2557" w:rsidP="00DF2557">
      <w:pPr>
        <w:pStyle w:val="prirucka"/>
      </w:pPr>
      <w:r w:rsidRPr="003D0787">
        <w:t xml:space="preserve">V opačnom prípade hodnotiteľ označí </w:t>
      </w:r>
      <w:r w:rsidRPr="003D0787">
        <w:rPr>
          <w:b/>
        </w:rPr>
        <w:t>„nie”</w:t>
      </w:r>
      <w:r w:rsidRPr="003D0787">
        <w:t xml:space="preserve"> a do poľa komentár v hodnotiacom hárku uvedie svoje zistenie, v čom spočíva nesúlad. </w:t>
      </w:r>
    </w:p>
    <w:p w14:paraId="1BFC3BEA" w14:textId="03DE3F75" w:rsidR="008E7054" w:rsidRPr="003D0787" w:rsidRDefault="00DF2557" w:rsidP="008E7054">
      <w:pPr>
        <w:pStyle w:val="prirucka"/>
      </w:pPr>
      <w:r w:rsidRPr="003D0787">
        <w:t xml:space="preserve">Zdroj: </w:t>
      </w:r>
      <w:proofErr w:type="spellStart"/>
      <w:r w:rsidR="00B80B89" w:rsidRPr="003D0787">
        <w:t>ŽoNFP</w:t>
      </w:r>
      <w:proofErr w:type="spellEnd"/>
      <w:r w:rsidR="00B80B89" w:rsidRPr="003D0787">
        <w:t>: kapitol</w:t>
      </w:r>
      <w:r w:rsidR="00FE6CF7" w:rsidRPr="003D0787">
        <w:t>y</w:t>
      </w:r>
      <w:r w:rsidR="00B80B89" w:rsidRPr="003D0787">
        <w:t xml:space="preserve"> 7 Popis projektu</w:t>
      </w:r>
      <w:r w:rsidR="00FE6CF7" w:rsidRPr="003D0787">
        <w:t xml:space="preserve"> </w:t>
      </w:r>
      <w:r w:rsidRPr="003D0787">
        <w:t>a 10.1. Aktivity projektu a očakávané merateľné ukazovatele</w:t>
      </w:r>
      <w:r w:rsidR="008E7054" w:rsidRPr="003D0787">
        <w:t xml:space="preserve">, </w:t>
      </w:r>
      <w:r w:rsidR="002A747A" w:rsidRPr="003D0787">
        <w:t>Š</w:t>
      </w:r>
      <w:r w:rsidR="008E7054" w:rsidRPr="003D0787">
        <w:t>túdia uskutočniteľnosti</w:t>
      </w:r>
      <w:r w:rsidR="002A747A" w:rsidRPr="003D0787">
        <w:t xml:space="preserve"> – Dôvod.</w:t>
      </w:r>
    </w:p>
    <w:p w14:paraId="74AE92F4" w14:textId="49E97361" w:rsidR="00DF2557" w:rsidRPr="003D0787" w:rsidRDefault="00DF2557" w:rsidP="008E7054">
      <w:pPr>
        <w:pStyle w:val="prirucka"/>
        <w:ind w:left="0"/>
      </w:pPr>
    </w:p>
    <w:p w14:paraId="3955EF34" w14:textId="00352DAB" w:rsidR="009B1631" w:rsidRPr="003D0787" w:rsidRDefault="00DF2557" w:rsidP="007E5383">
      <w:pPr>
        <w:pStyle w:val="priruckanadpis"/>
        <w:numPr>
          <w:ilvl w:val="0"/>
          <w:numId w:val="0"/>
        </w:numPr>
        <w:tabs>
          <w:tab w:val="clear" w:pos="360"/>
        </w:tabs>
        <w:ind w:left="567" w:hanging="283"/>
        <w:rPr>
          <w:rStyle w:val="Intenzvnyodkaz"/>
          <w:b w:val="0"/>
          <w:bCs w:val="0"/>
          <w:smallCaps w:val="0"/>
          <w:color w:val="auto"/>
          <w:spacing w:val="15"/>
          <w:u w:val="none"/>
          <w:lang w:eastAsia="sk-SK"/>
        </w:rPr>
      </w:pPr>
      <w:r w:rsidRPr="003D0787">
        <w:rPr>
          <w:rStyle w:val="Intenzvnyodkaz"/>
          <w:u w:val="none"/>
        </w:rPr>
        <w:lastRenderedPageBreak/>
        <w:t>1.3</w:t>
      </w:r>
      <w:r w:rsidR="006E4F6B" w:rsidRPr="003D0787">
        <w:rPr>
          <w:rStyle w:val="Intenzvnyodkaz"/>
          <w:u w:val="none"/>
        </w:rPr>
        <w:t xml:space="preserve"> </w:t>
      </w:r>
      <w:r w:rsidR="006C2B46" w:rsidRPr="003D0787">
        <w:rPr>
          <w:rStyle w:val="Intenzvnyodkaz"/>
        </w:rPr>
        <w:t>p</w:t>
      </w:r>
      <w:r w:rsidR="00027EF3" w:rsidRPr="003D0787">
        <w:rPr>
          <w:rStyle w:val="Intenzvnyodkaz"/>
        </w:rPr>
        <w:t>rispieva projekt k dos</w:t>
      </w:r>
      <w:r w:rsidR="00E816F7" w:rsidRPr="003D0787">
        <w:rPr>
          <w:rStyle w:val="Intenzvnyodkaz"/>
        </w:rPr>
        <w:t>iahnutiu cieľov definovaných v s</w:t>
      </w:r>
      <w:r w:rsidR="00027EF3" w:rsidRPr="003D0787">
        <w:rPr>
          <w:rStyle w:val="Intenzvnyodkaz"/>
        </w:rPr>
        <w:t>trategickom dokumente pre oblasť rastu digitálnych služieb a oblasť infraštruktúry prístupovej siete novej generácie 2014 - 2020?</w:t>
      </w:r>
    </w:p>
    <w:p w14:paraId="0DCB4BBC" w14:textId="0DD421FE" w:rsidR="003B2666" w:rsidRPr="003D0787" w:rsidRDefault="00AB0A91" w:rsidP="00AB0A91">
      <w:pPr>
        <w:pStyle w:val="prirucka"/>
        <w:rPr>
          <w:noProof/>
          <w:szCs w:val="22"/>
        </w:rPr>
      </w:pPr>
      <w:r w:rsidRPr="003D0787">
        <w:rPr>
          <w:noProof/>
          <w:szCs w:val="22"/>
        </w:rPr>
        <w:t>Posudzuje sa príspevok projektu k naplneniu nasledujúcich strategických cieľov definovaných v Strategickom dokumente pre oblasť rastu digitálnych služieb a oblasť infraštruktúry prístupovej siete novej generácie 2014 – 2020</w:t>
      </w:r>
      <w:r w:rsidR="00B42A09" w:rsidRPr="003D0787">
        <w:rPr>
          <w:noProof/>
          <w:szCs w:val="22"/>
        </w:rPr>
        <w:t>. Ide o strategické ciele relevantné v zmysle Strategického dokumentu:</w:t>
      </w:r>
    </w:p>
    <w:p w14:paraId="0BB9A4B3" w14:textId="77777777" w:rsidR="00CA5CBB" w:rsidRPr="003D0787" w:rsidRDefault="00B42A09" w:rsidP="00CA5CBB">
      <w:pPr>
        <w:pStyle w:val="prirucka"/>
        <w:numPr>
          <w:ilvl w:val="0"/>
          <w:numId w:val="14"/>
        </w:numPr>
        <w:rPr>
          <w:noProof/>
          <w:szCs w:val="22"/>
        </w:rPr>
      </w:pPr>
      <w:r w:rsidRPr="003D0787">
        <w:rPr>
          <w:noProof/>
          <w:szCs w:val="22"/>
        </w:rPr>
        <w:t xml:space="preserve">Posun k službám zameraným na zvyšovanie kvality života; </w:t>
      </w:r>
    </w:p>
    <w:p w14:paraId="1071B535" w14:textId="02282863" w:rsidR="00CA5CBB" w:rsidRPr="003D0787" w:rsidRDefault="009D3700" w:rsidP="00CA5CBB">
      <w:pPr>
        <w:pStyle w:val="prirucka"/>
        <w:numPr>
          <w:ilvl w:val="0"/>
          <w:numId w:val="14"/>
        </w:numPr>
        <w:rPr>
          <w:noProof/>
          <w:szCs w:val="22"/>
        </w:rPr>
      </w:pPr>
      <w:r w:rsidRPr="003D0787">
        <w:rPr>
          <w:noProof/>
          <w:szCs w:val="22"/>
        </w:rPr>
        <w:t xml:space="preserve">Posun k </w:t>
      </w:r>
      <w:r w:rsidR="00CA5CBB" w:rsidRPr="003D0787">
        <w:rPr>
          <w:noProof/>
          <w:szCs w:val="22"/>
        </w:rPr>
        <w:t xml:space="preserve">službám zameraným </w:t>
      </w:r>
      <w:r w:rsidRPr="003D0787">
        <w:rPr>
          <w:noProof/>
          <w:szCs w:val="22"/>
        </w:rPr>
        <w:t>na n</w:t>
      </w:r>
      <w:r w:rsidR="00CA5CBB" w:rsidRPr="003D0787">
        <w:rPr>
          <w:noProof/>
          <w:szCs w:val="22"/>
        </w:rPr>
        <w:t>á</w:t>
      </w:r>
      <w:r w:rsidRPr="003D0787">
        <w:rPr>
          <w:noProof/>
          <w:szCs w:val="22"/>
        </w:rPr>
        <w:t>rast konkurencieschopnosti</w:t>
      </w:r>
      <w:r w:rsidR="00265CD0">
        <w:rPr>
          <w:noProof/>
          <w:szCs w:val="22"/>
        </w:rPr>
        <w:t>;</w:t>
      </w:r>
      <w:r w:rsidRPr="003D0787">
        <w:rPr>
          <w:noProof/>
          <w:szCs w:val="22"/>
        </w:rPr>
        <w:t xml:space="preserve"> </w:t>
      </w:r>
    </w:p>
    <w:p w14:paraId="41524706" w14:textId="025776DB" w:rsidR="009D3700" w:rsidRPr="003D0787" w:rsidRDefault="009D3700" w:rsidP="00CA5CBB">
      <w:pPr>
        <w:pStyle w:val="prirucka"/>
        <w:numPr>
          <w:ilvl w:val="0"/>
          <w:numId w:val="14"/>
        </w:numPr>
        <w:rPr>
          <w:noProof/>
          <w:szCs w:val="22"/>
        </w:rPr>
      </w:pPr>
      <w:r w:rsidRPr="003D0787">
        <w:rPr>
          <w:noProof/>
          <w:szCs w:val="22"/>
        </w:rPr>
        <w:t>Neust</w:t>
      </w:r>
      <w:r w:rsidR="00CA5CBB" w:rsidRPr="003D0787">
        <w:rPr>
          <w:noProof/>
          <w:szCs w:val="22"/>
        </w:rPr>
        <w:t>á</w:t>
      </w:r>
      <w:r w:rsidRPr="003D0787">
        <w:rPr>
          <w:noProof/>
          <w:szCs w:val="22"/>
        </w:rPr>
        <w:t>le zlep</w:t>
      </w:r>
      <w:r w:rsidR="00CA5CBB" w:rsidRPr="003D0787">
        <w:rPr>
          <w:noProof/>
          <w:szCs w:val="22"/>
        </w:rPr>
        <w:t>š</w:t>
      </w:r>
      <w:r w:rsidRPr="003D0787">
        <w:rPr>
          <w:noProof/>
          <w:szCs w:val="22"/>
        </w:rPr>
        <w:t>ovanie slu</w:t>
      </w:r>
      <w:r w:rsidR="00CA5CBB" w:rsidRPr="003D0787">
        <w:rPr>
          <w:noProof/>
          <w:szCs w:val="22"/>
        </w:rPr>
        <w:t>ž</w:t>
      </w:r>
      <w:r w:rsidRPr="003D0787">
        <w:rPr>
          <w:noProof/>
          <w:szCs w:val="22"/>
        </w:rPr>
        <w:t xml:space="preserve">ieb pri </w:t>
      </w:r>
      <w:r w:rsidR="00CA5CBB" w:rsidRPr="003D0787">
        <w:rPr>
          <w:noProof/>
          <w:szCs w:val="22"/>
        </w:rPr>
        <w:t>využívaní moderných</w:t>
      </w:r>
      <w:r w:rsidR="00DE5AE1">
        <w:rPr>
          <w:noProof/>
          <w:szCs w:val="22"/>
        </w:rPr>
        <w:t xml:space="preserve"> technológií</w:t>
      </w:r>
      <w:r w:rsidR="00265CD0">
        <w:rPr>
          <w:noProof/>
          <w:szCs w:val="22"/>
        </w:rPr>
        <w:t>;</w:t>
      </w:r>
      <w:r w:rsidR="00CA5CBB" w:rsidRPr="003D0787">
        <w:rPr>
          <w:noProof/>
          <w:szCs w:val="22"/>
        </w:rPr>
        <w:t xml:space="preserve"> </w:t>
      </w:r>
    </w:p>
    <w:p w14:paraId="311449D8" w14:textId="2179FC9D" w:rsidR="009D3700" w:rsidRPr="003D0787" w:rsidRDefault="00CA5CBB" w:rsidP="009D3700">
      <w:pPr>
        <w:pStyle w:val="Normlnywebov"/>
        <w:numPr>
          <w:ilvl w:val="0"/>
          <w:numId w:val="14"/>
        </w:numPr>
        <w:rPr>
          <w:rFonts w:ascii="Arial Narrow" w:hAnsi="Arial Narrow"/>
          <w:noProof/>
          <w:sz w:val="22"/>
          <w:szCs w:val="22"/>
          <w:lang w:val="sk-SK" w:eastAsia="en-US"/>
        </w:rPr>
      </w:pP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Priblíženie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 verejnej spr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vy k maxim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lnemu 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využívaniu 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d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t v z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kazn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í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cky orientovan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ý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ch procesoch</w:t>
      </w:r>
      <w:r w:rsidR="00265CD0">
        <w:rPr>
          <w:rFonts w:ascii="Arial Narrow" w:hAnsi="Arial Narrow"/>
          <w:noProof/>
          <w:sz w:val="22"/>
          <w:szCs w:val="22"/>
          <w:lang w:val="sk-SK" w:eastAsia="en-US"/>
        </w:rPr>
        <w:t>.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 </w:t>
      </w:r>
    </w:p>
    <w:p w14:paraId="051964C2" w14:textId="5B95B592" w:rsidR="00B42A09" w:rsidRPr="003D0787" w:rsidRDefault="0036718E" w:rsidP="00B42A09">
      <w:pPr>
        <w:pStyle w:val="Odsekzoznamu"/>
        <w:tabs>
          <w:tab w:val="left" w:pos="322"/>
        </w:tabs>
        <w:ind w:left="462" w:hanging="14"/>
        <w:contextualSpacing w:val="0"/>
      </w:pPr>
      <w:r w:rsidRPr="003D0787">
        <w:t xml:space="preserve">Hodnotiteľ označí </w:t>
      </w:r>
      <w:r w:rsidR="00F07F7F" w:rsidRPr="003D0787">
        <w:rPr>
          <w:b/>
        </w:rPr>
        <w:t>„</w:t>
      </w:r>
      <w:r w:rsidRPr="003D0787">
        <w:rPr>
          <w:b/>
        </w:rPr>
        <w:t>áno</w:t>
      </w:r>
      <w:r w:rsidR="00F07F7F" w:rsidRPr="003D0787">
        <w:rPr>
          <w:b/>
        </w:rPr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t xml:space="preserve">, ak zo </w:t>
      </w:r>
      <w:proofErr w:type="spellStart"/>
      <w:r w:rsidRPr="003D0787">
        <w:t>ŽoNFP</w:t>
      </w:r>
      <w:proofErr w:type="spellEnd"/>
      <w:r w:rsidRPr="003D0787">
        <w:t xml:space="preserve"> vyplýva jasná logická súvislosť medzi </w:t>
      </w:r>
      <w:r w:rsidR="002A0F8A" w:rsidRPr="003D0787">
        <w:t xml:space="preserve">výstupmi </w:t>
      </w:r>
      <w:r w:rsidR="00AB0A91" w:rsidRPr="003D0787">
        <w:t xml:space="preserve">a efektami realizácie projektu a </w:t>
      </w:r>
      <w:r w:rsidR="005E0150" w:rsidRPr="003D0787">
        <w:t xml:space="preserve">aspoň </w:t>
      </w:r>
      <w:r w:rsidR="00AB0A91" w:rsidRPr="003D0787">
        <w:t>jedn</w:t>
      </w:r>
      <w:r w:rsidR="00265CD0">
        <w:t>ým</w:t>
      </w:r>
      <w:r w:rsidR="00F90439" w:rsidRPr="003D0787">
        <w:t xml:space="preserve"> z</w:t>
      </w:r>
      <w:r w:rsidR="005E0150" w:rsidRPr="003D0787">
        <w:t xml:space="preserve"> vyššie uvedených </w:t>
      </w:r>
      <w:r w:rsidR="00AB0A91" w:rsidRPr="003D0787">
        <w:t>strategických cieľov</w:t>
      </w:r>
      <w:r w:rsidR="00B42A09" w:rsidRPr="003D0787">
        <w:t xml:space="preserve"> </w:t>
      </w:r>
      <w:bookmarkStart w:id="10" w:name="_Toc516207519"/>
      <w:bookmarkEnd w:id="10"/>
      <w:r w:rsidR="00B42A09" w:rsidRPr="003D0787">
        <w:t>pre oblasť rastu digitálnych služieb a oblasť infraštruktúry prístupovej siete novej generácie 2014 – 2020.</w:t>
      </w:r>
    </w:p>
    <w:p w14:paraId="7A3B1629" w14:textId="5E4F5A62" w:rsidR="00F90439" w:rsidRPr="003D0787" w:rsidRDefault="001C01BA" w:rsidP="00AB0A91">
      <w:pPr>
        <w:pStyle w:val="odrkyChar"/>
        <w:numPr>
          <w:ilvl w:val="0"/>
          <w:numId w:val="0"/>
        </w:numPr>
        <w:tabs>
          <w:tab w:val="left" w:pos="322"/>
        </w:tabs>
        <w:ind w:left="462" w:hanging="14"/>
        <w:rPr>
          <w:lang w:bidi="ar-SA"/>
        </w:rPr>
      </w:pPr>
      <w:bookmarkStart w:id="11" w:name="_Toc516207520"/>
      <w:bookmarkEnd w:id="11"/>
      <w:r w:rsidRPr="003D0787">
        <w:rPr>
          <w:lang w:bidi="ar-SA"/>
        </w:rPr>
        <w:t>Pokiaľ sa projekt nevenuje ani jednej z vyššie spomenutých oblastí</w:t>
      </w:r>
      <w:r w:rsidR="00AB0A91" w:rsidRPr="003D0787">
        <w:rPr>
          <w:lang w:bidi="ar-SA"/>
        </w:rPr>
        <w:t xml:space="preserve"> a teda neprispieva k žiadnym z uvedených strategických cieľov</w:t>
      </w:r>
      <w:r w:rsidRPr="003D0787">
        <w:rPr>
          <w:lang w:bidi="ar-SA"/>
        </w:rPr>
        <w:t>, hodnotiteľ označí</w:t>
      </w:r>
      <w:r w:rsidR="0036718E" w:rsidRPr="003D0787">
        <w:rPr>
          <w:lang w:bidi="ar-SA"/>
        </w:rPr>
        <w:t xml:space="preserve"> </w:t>
      </w:r>
      <w:r w:rsidR="004F06C1" w:rsidRPr="003D0787">
        <w:rPr>
          <w:b/>
          <w:lang w:bidi="ar-SA"/>
        </w:rPr>
        <w:t>„</w:t>
      </w:r>
      <w:r w:rsidR="0036718E" w:rsidRPr="003D0787">
        <w:rPr>
          <w:b/>
          <w:lang w:bidi="ar-SA"/>
        </w:rPr>
        <w:t>nie”</w:t>
      </w:r>
      <w:r w:rsidR="0036718E" w:rsidRPr="003D0787">
        <w:rPr>
          <w:lang w:bidi="ar-SA"/>
        </w:rPr>
        <w:t xml:space="preserve"> a do poľa </w:t>
      </w:r>
      <w:r w:rsidR="008450AD" w:rsidRPr="003D0787">
        <w:rPr>
          <w:lang w:bidi="ar-SA"/>
        </w:rPr>
        <w:t>komentár</w:t>
      </w:r>
      <w:r w:rsidR="0036718E" w:rsidRPr="003D0787">
        <w:rPr>
          <w:lang w:bidi="ar-SA"/>
        </w:rPr>
        <w:t xml:space="preserve"> v hodnotiacom hárku uvedie svoje zistenie, v čom spočíva nesúlad.</w:t>
      </w:r>
      <w:bookmarkStart w:id="12" w:name="_Toc516207531"/>
      <w:bookmarkEnd w:id="12"/>
    </w:p>
    <w:p w14:paraId="53347490" w14:textId="6632EBB2" w:rsidR="00AB0A91" w:rsidRPr="003D0787" w:rsidRDefault="0036718E" w:rsidP="00AB0A91">
      <w:pPr>
        <w:pStyle w:val="prirucka"/>
      </w:pPr>
      <w:r w:rsidRPr="003D0787">
        <w:t>Zdroj:</w:t>
      </w:r>
      <w:r w:rsidR="00A91B28" w:rsidRPr="003D0787">
        <w:t xml:space="preserve"> </w:t>
      </w:r>
      <w:proofErr w:type="spellStart"/>
      <w:r w:rsidR="00B80B89" w:rsidRPr="003D0787">
        <w:t>ŽoNFP</w:t>
      </w:r>
      <w:proofErr w:type="spellEnd"/>
      <w:r w:rsidR="00B80B89" w:rsidRPr="003D0787">
        <w:t>: kapitol</w:t>
      </w:r>
      <w:r w:rsidR="00FE6CF7" w:rsidRPr="003D0787">
        <w:t>y</w:t>
      </w:r>
      <w:r w:rsidR="00B80B89" w:rsidRPr="003D0787">
        <w:t xml:space="preserve"> 7 Popis projektu</w:t>
      </w:r>
      <w:r w:rsidR="00FE6CF7" w:rsidRPr="003D0787">
        <w:t xml:space="preserve"> </w:t>
      </w:r>
      <w:r w:rsidR="00A91B28" w:rsidRPr="003D0787">
        <w:t>a 10.1. Aktivity projektu a očakávan</w:t>
      </w:r>
      <w:r w:rsidR="002E3497" w:rsidRPr="003D0787">
        <w:t>é</w:t>
      </w:r>
      <w:r w:rsidR="00A91B28" w:rsidRPr="003D0787">
        <w:t xml:space="preserve"> merateľn</w:t>
      </w:r>
      <w:r w:rsidR="002E3497" w:rsidRPr="003D0787">
        <w:t>é</w:t>
      </w:r>
      <w:r w:rsidR="00A91B28" w:rsidRPr="003D0787">
        <w:t xml:space="preserve"> ukazovatele</w:t>
      </w:r>
      <w:bookmarkStart w:id="13" w:name="_Toc516207532"/>
      <w:bookmarkEnd w:id="13"/>
      <w:r w:rsidR="00AB0A91" w:rsidRPr="003D0787">
        <w:t xml:space="preserve">, </w:t>
      </w:r>
      <w:r w:rsidR="000C7E71" w:rsidRPr="003D0787">
        <w:t>Š</w:t>
      </w:r>
      <w:r w:rsidR="00AB0A91" w:rsidRPr="003D0787">
        <w:t xml:space="preserve">túdia uskutočniteľnosti </w:t>
      </w:r>
      <w:r w:rsidR="0049368C" w:rsidRPr="003D0787">
        <w:t>– Základné informácie</w:t>
      </w:r>
    </w:p>
    <w:p w14:paraId="32F2B18E" w14:textId="78A7A1BC" w:rsidR="008F2128" w:rsidRPr="003D0787" w:rsidRDefault="004C2375" w:rsidP="0092729C">
      <w:pPr>
        <w:pStyle w:val="Nadpis3"/>
        <w:numPr>
          <w:ilvl w:val="0"/>
          <w:numId w:val="0"/>
        </w:numPr>
        <w:spacing w:before="0" w:after="160"/>
        <w:ind w:left="720" w:hanging="720"/>
        <w:rPr>
          <w:lang w:val="sk-SK" w:eastAsia="sk-SK"/>
        </w:rPr>
      </w:pPr>
      <w:bookmarkStart w:id="14" w:name="_Navrhovaný_spôsob_realizácie"/>
      <w:bookmarkStart w:id="15" w:name="_Toc517167950"/>
      <w:bookmarkEnd w:id="14"/>
      <w:r w:rsidRPr="003D0787">
        <w:rPr>
          <w:lang w:val="sk-SK" w:eastAsia="sk-SK"/>
        </w:rPr>
        <w:t xml:space="preserve">2. </w:t>
      </w:r>
      <w:r w:rsidR="009F611A" w:rsidRPr="003D0787">
        <w:rPr>
          <w:lang w:val="sk-SK" w:eastAsia="sk-SK"/>
        </w:rPr>
        <w:t>Navrhovaný spôsob realizácie projektu</w:t>
      </w:r>
      <w:bookmarkEnd w:id="15"/>
    </w:p>
    <w:p w14:paraId="7B451EBC" w14:textId="15884888" w:rsidR="00027EF3" w:rsidRPr="003D0787" w:rsidRDefault="006E4F6B" w:rsidP="007E5383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bookmarkStart w:id="16" w:name="_Toc516207533"/>
      <w:bookmarkEnd w:id="16"/>
      <w:r w:rsidRPr="003D0787">
        <w:rPr>
          <w:rStyle w:val="Intenzvnyodkaz"/>
        </w:rPr>
        <w:t xml:space="preserve">2.1 </w:t>
      </w:r>
      <w:r w:rsidR="006C2B46" w:rsidRPr="003D0787">
        <w:rPr>
          <w:rStyle w:val="Intenzvnyodkaz"/>
        </w:rPr>
        <w:t>p</w:t>
      </w:r>
      <w:r w:rsidR="00027EF3" w:rsidRPr="003D0787">
        <w:rPr>
          <w:rStyle w:val="Intenzvnyodkaz"/>
        </w:rPr>
        <w:t>osúdenie súladu projektu s</w:t>
      </w:r>
      <w:r w:rsidR="00455854" w:rsidRPr="003D0787">
        <w:rPr>
          <w:rStyle w:val="Intenzvnyodkaz"/>
        </w:rPr>
        <w:t>o štúdiou uskutočniteľnosti</w:t>
      </w:r>
      <w:r w:rsidR="00027EF3" w:rsidRPr="003D0787">
        <w:rPr>
          <w:rStyle w:val="Intenzvnyodkaz"/>
        </w:rPr>
        <w:t xml:space="preserve"> a</w:t>
      </w:r>
      <w:r w:rsidR="00455854" w:rsidRPr="003D0787">
        <w:rPr>
          <w:rStyle w:val="Intenzvnyodkaz"/>
        </w:rPr>
        <w:t xml:space="preserve"> splnenia </w:t>
      </w:r>
      <w:r w:rsidR="00027EF3" w:rsidRPr="003D0787">
        <w:rPr>
          <w:rStyle w:val="Intenzvnyodkaz"/>
        </w:rPr>
        <w:t>minimálnych obsahových a formálnych náležitostí</w:t>
      </w:r>
    </w:p>
    <w:p w14:paraId="7211AC58" w14:textId="5F591950" w:rsidR="004B09C8" w:rsidRPr="003D0787" w:rsidRDefault="004B09C8" w:rsidP="004B09C8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t xml:space="preserve">Posudzuje sa obsahový súlad predloženej </w:t>
      </w:r>
      <w:proofErr w:type="spellStart"/>
      <w:r w:rsidR="00265CD0">
        <w:t>ŽoNFP</w:t>
      </w:r>
      <w:proofErr w:type="spellEnd"/>
      <w:r w:rsidR="00265CD0">
        <w:t xml:space="preserve"> </w:t>
      </w:r>
      <w:r w:rsidRPr="003D0787">
        <w:t xml:space="preserve">so štúdiou uskutočniteľnosti a so získaným stanoviskom od </w:t>
      </w:r>
      <w:r w:rsidR="009B67B4" w:rsidRPr="00AD0AD5">
        <w:t>Ministerstva investícií, regionálneho rozvoja a informatizácie Slovenskej republiky</w:t>
      </w:r>
      <w:r w:rsidR="009B67B4" w:rsidRPr="009B67B4" w:rsidDel="009B67B4">
        <w:rPr>
          <w:lang w:val="en-GB"/>
        </w:rPr>
        <w:t xml:space="preserve"> </w:t>
      </w:r>
      <w:r w:rsidRPr="003D0787">
        <w:t>(ďalej tiež „</w:t>
      </w:r>
      <w:r w:rsidR="009B67B4">
        <w:t>MIRRI SR</w:t>
      </w:r>
      <w:r w:rsidRPr="003D0787">
        <w:t>“) potvrdzujúcim splnenie minimálnych obsahových a formálnych náležitosti</w:t>
      </w:r>
      <w:r w:rsidR="00E71A57">
        <w:t xml:space="preserve"> štúdie uskutočniteľnosti</w:t>
      </w:r>
      <w:r w:rsidRPr="003D0787">
        <w:t xml:space="preserve">. </w:t>
      </w:r>
    </w:p>
    <w:p w14:paraId="50714C6F" w14:textId="1B68F5CF" w:rsidR="009C4266" w:rsidRPr="003D0787" w:rsidRDefault="009C4266" w:rsidP="003457FD">
      <w:pPr>
        <w:pStyle w:val="prirucka"/>
      </w:pPr>
      <w:r w:rsidRPr="003D0787">
        <w:t xml:space="preserve">Hodnotiteľ označí </w:t>
      </w:r>
      <w:r w:rsidRPr="003D0787">
        <w:rPr>
          <w:b/>
        </w:rPr>
        <w:t>„áno“</w:t>
      </w:r>
      <w:r w:rsidR="00216700" w:rsidRPr="003D0787">
        <w:t xml:space="preserve"> (do poľa kom</w:t>
      </w:r>
      <w:r w:rsidR="004B09C8" w:rsidRPr="003D0787">
        <w:t>entár v hodnotiacom hárku uved</w:t>
      </w:r>
      <w:r w:rsidR="00216700" w:rsidRPr="003D0787">
        <w:t>ie svoje podrobné zdôvodnenie vyhodnotenia kritéria)</w:t>
      </w:r>
      <w:r w:rsidRPr="003D0787">
        <w:t xml:space="preserve">, ak zo </w:t>
      </w:r>
      <w:proofErr w:type="spellStart"/>
      <w:r w:rsidRPr="003D0787">
        <w:t>ŽoNFP</w:t>
      </w:r>
      <w:proofErr w:type="spellEnd"/>
      <w:r w:rsidRPr="003D0787">
        <w:t xml:space="preserve"> vyplýva, že </w:t>
      </w:r>
      <w:proofErr w:type="spellStart"/>
      <w:r w:rsidR="00265CD0">
        <w:t>ŽoNFP</w:t>
      </w:r>
      <w:proofErr w:type="spellEnd"/>
      <w:r w:rsidRPr="003D0787">
        <w:t xml:space="preserve"> je plne v súlade s priloženou štúdiou uskutočniteľnosti vrátane jej príloh a v súlade s</w:t>
      </w:r>
      <w:r w:rsidR="00455854" w:rsidRPr="003D0787">
        <w:t xml:space="preserve">o stanoviskom </w:t>
      </w:r>
      <w:r w:rsidR="009B67B4">
        <w:t>MIRRI SR</w:t>
      </w:r>
      <w:r w:rsidRPr="003D0787">
        <w:t xml:space="preserve"> potvrdzujúcim splnenie minimálnych obsahových a formálnych náležitostí</w:t>
      </w:r>
      <w:r w:rsidR="00F91DA6" w:rsidRPr="003D0787">
        <w:t xml:space="preserve"> štúdie uskutočniteľnosti definovaných</w:t>
      </w:r>
      <w:r w:rsidRPr="003D0787">
        <w:t xml:space="preserve"> v príloh</w:t>
      </w:r>
      <w:r w:rsidR="00F91DA6" w:rsidRPr="003D0787">
        <w:t>e</w:t>
      </w:r>
      <w:r w:rsidRPr="003D0787">
        <w:t xml:space="preserve"> </w:t>
      </w:r>
      <w:r w:rsidR="005478ED" w:rsidRPr="003D0787">
        <w:t>Výzvy na predkladanie Žiadostí o poskytnutie nenávratného finančného príspevku (ďalej len „</w:t>
      </w:r>
      <w:r w:rsidRPr="003D0787">
        <w:t>výzv</w:t>
      </w:r>
      <w:r w:rsidR="005478ED" w:rsidRPr="003D0787">
        <w:t>a“)</w:t>
      </w:r>
      <w:r w:rsidRPr="003D0787">
        <w:t xml:space="preserve">. </w:t>
      </w:r>
    </w:p>
    <w:p w14:paraId="04AB9AFC" w14:textId="0CF81BA5" w:rsidR="009C4266" w:rsidRPr="003D0787" w:rsidRDefault="009C4266" w:rsidP="003457FD">
      <w:pPr>
        <w:pStyle w:val="prirucka"/>
      </w:pPr>
      <w:r w:rsidRPr="003D0787">
        <w:t xml:space="preserve">V opačnom prípade </w:t>
      </w:r>
      <w:r w:rsidR="007B566D" w:rsidRPr="003D0787">
        <w:t>(</w:t>
      </w:r>
      <w:r w:rsidR="00E019D2" w:rsidRPr="003D0787">
        <w:t xml:space="preserve">a </w:t>
      </w:r>
      <w:r w:rsidR="007B566D" w:rsidRPr="003D0787">
        <w:t xml:space="preserve">najmä </w:t>
      </w:r>
      <w:r w:rsidR="00E019D2" w:rsidRPr="003D0787">
        <w:t>vtedy</w:t>
      </w:r>
      <w:r w:rsidR="00265CD0">
        <w:t>,</w:t>
      </w:r>
      <w:r w:rsidR="00E019D2" w:rsidRPr="003D0787">
        <w:t xml:space="preserve"> </w:t>
      </w:r>
      <w:r w:rsidR="007B566D" w:rsidRPr="003D0787">
        <w:t xml:space="preserve">ak </w:t>
      </w:r>
      <w:proofErr w:type="spellStart"/>
      <w:r w:rsidR="007B566D" w:rsidRPr="003D0787">
        <w:t>ŽoNFP</w:t>
      </w:r>
      <w:proofErr w:type="spellEnd"/>
      <w:r w:rsidR="007B566D" w:rsidRPr="003D0787">
        <w:t xml:space="preserve"> </w:t>
      </w:r>
      <w:r w:rsidR="00E019D2" w:rsidRPr="003D0787">
        <w:t xml:space="preserve">nespĺňa minimálne podmienky určené pre obsah štúdie uskutočniteľnosti) </w:t>
      </w:r>
      <w:r w:rsidR="004F0F8A" w:rsidRPr="003D0787">
        <w:t>hodnotiteľ označí</w:t>
      </w:r>
      <w:r w:rsidRPr="003D0787">
        <w:t xml:space="preserve"> </w:t>
      </w:r>
      <w:r w:rsidRPr="003D0787">
        <w:rPr>
          <w:b/>
        </w:rPr>
        <w:t>„nie”</w:t>
      </w:r>
      <w:r w:rsidRPr="003D0787">
        <w:t xml:space="preserve"> a do poľa komentár v hodnotiacom hárku uvedie svoje zistenie, v čom spočíva nesúlad.</w:t>
      </w:r>
    </w:p>
    <w:p w14:paraId="0252B147" w14:textId="754161C1" w:rsidR="009C4266" w:rsidRPr="003D0787" w:rsidRDefault="009C4266" w:rsidP="003457FD">
      <w:pPr>
        <w:pStyle w:val="prirucka"/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 xml:space="preserve">: </w:t>
      </w:r>
      <w:r w:rsidR="00D657A7" w:rsidRPr="003D0787">
        <w:t>kapitol</w:t>
      </w:r>
      <w:r w:rsidR="00FE6CF7" w:rsidRPr="003D0787">
        <w:t>y</w:t>
      </w:r>
      <w:r w:rsidR="00D657A7" w:rsidRPr="003D0787">
        <w:t xml:space="preserve"> 7.2 Spôsob realizácie aktivít projektu</w:t>
      </w:r>
      <w:r w:rsidR="00FE6CF7" w:rsidRPr="003D0787">
        <w:t>,</w:t>
      </w:r>
      <w:r w:rsidR="00D657A7" w:rsidRPr="003D0787">
        <w:t xml:space="preserve"> 7.3 </w:t>
      </w:r>
      <w:r w:rsidR="00E71028" w:rsidRPr="003D0787">
        <w:t>S</w:t>
      </w:r>
      <w:r w:rsidR="00D657A7" w:rsidRPr="003D0787">
        <w:t>ituácia po realizácii projektu a udržateľnosť projektu</w:t>
      </w:r>
      <w:r w:rsidR="00FE6CF7" w:rsidRPr="003D0787">
        <w:t xml:space="preserve"> a</w:t>
      </w:r>
      <w:r w:rsidR="004B09C8" w:rsidRPr="003D0787">
        <w:t xml:space="preserve"> 10.1. Aktivity projektu a očakávané merateľné ukazovatele</w:t>
      </w:r>
      <w:r w:rsidR="00D36D22" w:rsidRPr="003D0787">
        <w:t xml:space="preserve">, </w:t>
      </w:r>
      <w:r w:rsidR="00FE6CF7" w:rsidRPr="003D0787">
        <w:t>Š</w:t>
      </w:r>
      <w:r w:rsidR="00D36D22" w:rsidRPr="003D0787">
        <w:t>túdia uskutočniteľnosti</w:t>
      </w:r>
      <w:r w:rsidR="004B09C8" w:rsidRPr="003D0787">
        <w:t>.</w:t>
      </w:r>
    </w:p>
    <w:p w14:paraId="30B623FE" w14:textId="0FD90559" w:rsidR="00C04B54" w:rsidRPr="003D0787" w:rsidRDefault="00C04B54" w:rsidP="00ED6BA2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r w:rsidRPr="003D0787">
        <w:rPr>
          <w:rStyle w:val="Intenzvnyodkaz"/>
        </w:rPr>
        <w:t>2.</w:t>
      </w:r>
      <w:r w:rsidR="00854CFE" w:rsidRPr="003D0787">
        <w:rPr>
          <w:rStyle w:val="Intenzvnyodkaz"/>
        </w:rPr>
        <w:t>2</w:t>
      </w:r>
      <w:r w:rsidRPr="003D0787">
        <w:rPr>
          <w:rStyle w:val="Intenzvnyodkaz"/>
        </w:rPr>
        <w:t xml:space="preserve"> </w:t>
      </w:r>
      <w:r w:rsidR="006C2B46" w:rsidRPr="003D0787">
        <w:rPr>
          <w:rStyle w:val="Intenzvnyodkaz"/>
        </w:rPr>
        <w:t>j</w:t>
      </w:r>
      <w:r w:rsidRPr="003D0787">
        <w:rPr>
          <w:rStyle w:val="Intenzvnyodkaz"/>
        </w:rPr>
        <w:t>e projekt navrhovaný v súlade s platnými štandardmi vydanými na základe zákona o informačných technológiách vo verejnej správe a o zmene a doplnení niektorých zákonov?</w:t>
      </w:r>
    </w:p>
    <w:p w14:paraId="42B22AD3" w14:textId="659C3C70" w:rsidR="00C04B54" w:rsidRPr="003D0787" w:rsidRDefault="00C04B54" w:rsidP="00C04B54">
      <w:pPr>
        <w:pStyle w:val="prirucka"/>
        <w:rPr>
          <w:szCs w:val="22"/>
          <w:lang w:eastAsia="sk-SK"/>
        </w:rPr>
      </w:pPr>
      <w:r w:rsidRPr="003D0787">
        <w:t xml:space="preserve">Hodnotiteľ hodnotí </w:t>
      </w:r>
      <w:r w:rsidRPr="003D0787">
        <w:rPr>
          <w:szCs w:val="22"/>
          <w:lang w:eastAsia="sk-SK"/>
        </w:rPr>
        <w:t xml:space="preserve">súlad navrhovaného projektu s platnými štandardmi vydanými na základe zákona </w:t>
      </w:r>
      <w:r w:rsidR="008A6A29">
        <w:rPr>
          <w:szCs w:val="22"/>
          <w:lang w:eastAsia="sk-SK"/>
        </w:rPr>
        <w:t xml:space="preserve">č. 95/2019 Z. z. </w:t>
      </w:r>
      <w:r w:rsidRPr="003D0787">
        <w:rPr>
          <w:szCs w:val="22"/>
          <w:lang w:eastAsia="sk-SK"/>
        </w:rPr>
        <w:t xml:space="preserve">o </w:t>
      </w:r>
      <w:r w:rsidRPr="003D0787">
        <w:t>informačných</w:t>
      </w:r>
      <w:r w:rsidRPr="003D0787">
        <w:rPr>
          <w:szCs w:val="22"/>
        </w:rPr>
        <w:t xml:space="preserve"> technológiách vo verejnej správe</w:t>
      </w:r>
      <w:r w:rsidRPr="003D0787">
        <w:rPr>
          <w:szCs w:val="22"/>
          <w:lang w:eastAsia="sk-SK"/>
        </w:rPr>
        <w:t xml:space="preserve"> a o zmene a doplnení niektorých zákonov</w:t>
      </w:r>
      <w:r w:rsidR="00D530A7">
        <w:rPr>
          <w:szCs w:val="22"/>
          <w:lang w:eastAsia="sk-SK"/>
        </w:rPr>
        <w:t xml:space="preserve"> (ďalej len „zákon o informačných technológiách vo verejnej správe“)</w:t>
      </w:r>
      <w:r w:rsidRPr="003D0787">
        <w:rPr>
          <w:szCs w:val="22"/>
          <w:lang w:eastAsia="sk-SK"/>
        </w:rPr>
        <w:t>.</w:t>
      </w:r>
    </w:p>
    <w:p w14:paraId="2ADE2598" w14:textId="12A80B15" w:rsidR="00C04B54" w:rsidRPr="003D0787" w:rsidRDefault="00C04B54" w:rsidP="00C04B54">
      <w:pPr>
        <w:pStyle w:val="prirucka"/>
        <w:rPr>
          <w:szCs w:val="22"/>
          <w:lang w:eastAsia="sk-SK"/>
        </w:rPr>
      </w:pPr>
      <w:r w:rsidRPr="003D0787">
        <w:t>Hodnotiteľ označí „</w:t>
      </w:r>
      <w:r w:rsidRPr="003D0787">
        <w:rPr>
          <w:b/>
        </w:rPr>
        <w:t>áno</w:t>
      </w:r>
      <w:r w:rsidRPr="003D0787">
        <w:t>“ (do poľa kom</w:t>
      </w:r>
      <w:r w:rsidR="00633CD7" w:rsidRPr="003D0787">
        <w:t>entár v hodnotiacom hárku uved</w:t>
      </w:r>
      <w:r w:rsidRPr="003D0787">
        <w:t xml:space="preserve">ie svoje podrobné zdôvodnenie vyhodnotenia kritéria), ak </w:t>
      </w:r>
      <w:r w:rsidRPr="003D0787">
        <w:rPr>
          <w:szCs w:val="22"/>
          <w:lang w:eastAsia="sk-SK"/>
        </w:rPr>
        <w:t xml:space="preserve">navrhovaný projekt zabezpečí dodržanie všetkých relevantných platných štandardov vydaných na základe zákona o informačných technológiách vo verejnej správe </w:t>
      </w:r>
      <w:del w:id="17" w:author="OPaM" w:date="2020-09-07T15:09:00Z">
        <w:r w:rsidRPr="003D0787" w:rsidDel="008D6406">
          <w:rPr>
            <w:szCs w:val="22"/>
            <w:lang w:eastAsia="sk-SK"/>
          </w:rPr>
          <w:delText xml:space="preserve"> </w:delText>
        </w:r>
      </w:del>
      <w:r w:rsidRPr="003D0787">
        <w:rPr>
          <w:szCs w:val="22"/>
          <w:lang w:eastAsia="sk-SK"/>
        </w:rPr>
        <w:t>(najmä štandard pre prístupnosť a funkčnosť webových sídiel a aplikácií a minimálne požiadavky na obsah webového sídla).</w:t>
      </w:r>
      <w:r w:rsidR="008A6A29">
        <w:rPr>
          <w:szCs w:val="22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0C3B68" w14:textId="77777777" w:rsidR="00676349" w:rsidRPr="003D0787" w:rsidRDefault="00676349" w:rsidP="00676349">
      <w:pPr>
        <w:pStyle w:val="prirucka"/>
      </w:pPr>
      <w:r w:rsidRPr="003D0787">
        <w:t xml:space="preserve">V opačnom prípade hodnotiteľ označí </w:t>
      </w:r>
      <w:r w:rsidRPr="003D0787">
        <w:rPr>
          <w:b/>
        </w:rPr>
        <w:t>„nie”</w:t>
      </w:r>
      <w:r w:rsidRPr="003D0787">
        <w:t xml:space="preserve"> a do poľa komentár v hodnotiacom hárku uvedie svoje zistenie, v čom spočíva nesúlad.</w:t>
      </w:r>
    </w:p>
    <w:p w14:paraId="6F71B380" w14:textId="05C0AC7F" w:rsidR="00C04B54" w:rsidRPr="003D0787" w:rsidRDefault="00676349" w:rsidP="00C04B54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V prípade, že</w:t>
      </w:r>
      <w:r w:rsidR="00C04B54" w:rsidRPr="003D0787">
        <w:rPr>
          <w:szCs w:val="22"/>
          <w:lang w:eastAsia="sk-SK"/>
        </w:rPr>
        <w:t xml:space="preserve"> zavedenie štandardov v zmysle zákona o informačných technológiách vo verejnej správe je pre projekt</w:t>
      </w:r>
      <w:r w:rsidR="00D006C3">
        <w:rPr>
          <w:szCs w:val="22"/>
          <w:lang w:eastAsia="sk-SK"/>
        </w:rPr>
        <w:t>,</w:t>
      </w:r>
      <w:r w:rsidR="00C04B54" w:rsidRPr="003D0787">
        <w:rPr>
          <w:szCs w:val="22"/>
          <w:lang w:eastAsia="sk-SK"/>
        </w:rPr>
        <w:t xml:space="preserve"> </w:t>
      </w:r>
      <w:r w:rsidR="00B819F9" w:rsidRPr="003D0787">
        <w:rPr>
          <w:szCs w:val="22"/>
          <w:lang w:eastAsia="sk-SK"/>
        </w:rPr>
        <w:t xml:space="preserve">resp. žiadateľa </w:t>
      </w:r>
      <w:r w:rsidR="00C04B54" w:rsidRPr="003D0787">
        <w:rPr>
          <w:szCs w:val="22"/>
          <w:lang w:eastAsia="sk-SK"/>
        </w:rPr>
        <w:t>nerelevantné</w:t>
      </w:r>
      <w:r w:rsidRPr="003D0787">
        <w:rPr>
          <w:szCs w:val="22"/>
          <w:lang w:eastAsia="sk-SK"/>
        </w:rPr>
        <w:t xml:space="preserve">, hodnotiteľ označí </w:t>
      </w:r>
      <w:r w:rsidRPr="003D0787">
        <w:t xml:space="preserve">v hodnotiacom hárku </w:t>
      </w:r>
      <w:r w:rsidRPr="003D0787">
        <w:rPr>
          <w:b/>
          <w:szCs w:val="22"/>
          <w:lang w:eastAsia="sk-SK"/>
        </w:rPr>
        <w:t>„N/A“.</w:t>
      </w:r>
    </w:p>
    <w:p w14:paraId="21C22946" w14:textId="3822DEFB" w:rsidR="00C04B54" w:rsidRPr="003D0787" w:rsidRDefault="00C04B54" w:rsidP="003457FD">
      <w:pPr>
        <w:pStyle w:val="prirucka"/>
        <w:rPr>
          <w:color w:val="000000" w:themeColor="text1"/>
        </w:rPr>
      </w:pPr>
      <w:r w:rsidRPr="003D0787">
        <w:rPr>
          <w:color w:val="000000" w:themeColor="text1"/>
        </w:rPr>
        <w:t xml:space="preserve">Zdroj: </w:t>
      </w:r>
      <w:proofErr w:type="spellStart"/>
      <w:r w:rsidRPr="003D0787">
        <w:rPr>
          <w:color w:val="000000" w:themeColor="text1"/>
        </w:rPr>
        <w:t>ŽoNFP</w:t>
      </w:r>
      <w:proofErr w:type="spellEnd"/>
      <w:r w:rsidRPr="003D0787">
        <w:rPr>
          <w:color w:val="000000" w:themeColor="text1"/>
        </w:rPr>
        <w:t>: kapitol</w:t>
      </w:r>
      <w:r w:rsidR="00FE6CF7" w:rsidRPr="003D0787">
        <w:rPr>
          <w:color w:val="000000" w:themeColor="text1"/>
        </w:rPr>
        <w:t>y</w:t>
      </w:r>
      <w:r w:rsidRPr="003D0787">
        <w:rPr>
          <w:color w:val="000000" w:themeColor="text1"/>
        </w:rPr>
        <w:t xml:space="preserve"> 7.2 Spôsob realizácie aktivít projektu a 7.3 Situácia po realizácii projektu a udržateľnosť projektu</w:t>
      </w:r>
      <w:r w:rsidR="00633CD7" w:rsidRPr="003D0787">
        <w:rPr>
          <w:color w:val="000000" w:themeColor="text1"/>
        </w:rPr>
        <w:t xml:space="preserve">, </w:t>
      </w:r>
      <w:r w:rsidR="0049368C" w:rsidRPr="003D0787">
        <w:t>Š</w:t>
      </w:r>
      <w:r w:rsidR="00633CD7" w:rsidRPr="003D0787">
        <w:t>túdia uskutočniteľnosti</w:t>
      </w:r>
      <w:r w:rsidR="0049368C" w:rsidRPr="003D0787">
        <w:t xml:space="preserve"> - </w:t>
      </w:r>
      <w:r w:rsidR="0049368C" w:rsidRPr="003D0787">
        <w:rPr>
          <w:color w:val="000000"/>
          <w:szCs w:val="22"/>
          <w:lang w:eastAsia="en-GB"/>
        </w:rPr>
        <w:t>Popis budúceho stavu</w:t>
      </w:r>
    </w:p>
    <w:p w14:paraId="48DAB609" w14:textId="0FD9578B" w:rsidR="009C4266" w:rsidRPr="003D0787" w:rsidRDefault="006E4F6B" w:rsidP="00ED6BA2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r w:rsidRPr="003D0787">
        <w:rPr>
          <w:rStyle w:val="Intenzvnyodkaz"/>
        </w:rPr>
        <w:t>2.</w:t>
      </w:r>
      <w:r w:rsidR="00C04B54" w:rsidRPr="003D0787">
        <w:rPr>
          <w:rStyle w:val="Intenzvnyodkaz"/>
        </w:rPr>
        <w:t>3</w:t>
      </w:r>
      <w:r w:rsidRPr="003D0787">
        <w:rPr>
          <w:rStyle w:val="Intenzvnyodkaz"/>
        </w:rPr>
        <w:t xml:space="preserve"> </w:t>
      </w:r>
      <w:r w:rsidR="006C2B46" w:rsidRPr="003D0787">
        <w:rPr>
          <w:rStyle w:val="Intenzvnyodkaz"/>
        </w:rPr>
        <w:t>b</w:t>
      </w:r>
      <w:r w:rsidR="009C4266" w:rsidRPr="003D0787">
        <w:rPr>
          <w:rStyle w:val="Intenzvnyodkaz"/>
        </w:rPr>
        <w:t>ude prostredníctvom realizácie aktivít projektu zabezpečené dosiahnutie merateľných ukazova</w:t>
      </w:r>
      <w:r w:rsidR="007F552B" w:rsidRPr="003D0787">
        <w:rPr>
          <w:rStyle w:val="Intenzvnyodkaz"/>
        </w:rPr>
        <w:t xml:space="preserve">teľov uvedených v žiadosti o </w:t>
      </w:r>
      <w:proofErr w:type="spellStart"/>
      <w:r w:rsidR="007F552B" w:rsidRPr="003D0787">
        <w:rPr>
          <w:rStyle w:val="Intenzvnyodkaz"/>
        </w:rPr>
        <w:t>nfp</w:t>
      </w:r>
      <w:proofErr w:type="spellEnd"/>
      <w:r w:rsidR="009C4266" w:rsidRPr="003D0787">
        <w:rPr>
          <w:rStyle w:val="Intenzvnyodkaz"/>
        </w:rPr>
        <w:t xml:space="preserve"> vychádzajúcich z výzvy?</w:t>
      </w:r>
    </w:p>
    <w:p w14:paraId="7C52066E" w14:textId="1A206799" w:rsidR="003A642E" w:rsidRPr="003D0787" w:rsidRDefault="00C41AFC" w:rsidP="003457FD">
      <w:pPr>
        <w:pStyle w:val="prirucka"/>
      </w:pPr>
      <w:r w:rsidRPr="003D0787">
        <w:t>Hodnotiteľ hodnotí do akej miery sú merateľné ukazovatele projektu stanovené správne</w:t>
      </w:r>
      <w:r w:rsidR="00D530A7">
        <w:t xml:space="preserve">, t. j. </w:t>
      </w:r>
      <w:r w:rsidRPr="003D0787">
        <w:t xml:space="preserve">či ich číselné hodnoty sú určené primerane </w:t>
      </w:r>
      <w:r w:rsidR="00EB1DA6" w:rsidRPr="003D0787">
        <w:t xml:space="preserve">a </w:t>
      </w:r>
      <w:r w:rsidRPr="003D0787">
        <w:t>reálne vzhľadom na plánované aktivity projektu</w:t>
      </w:r>
      <w:r w:rsidR="00E163A3" w:rsidRPr="003D0787">
        <w:rPr>
          <w:rStyle w:val="Odkaznapoznmkupodiarou"/>
        </w:rPr>
        <w:footnoteReference w:id="1"/>
      </w:r>
      <w:r w:rsidRPr="003D0787">
        <w:t xml:space="preserve">, ktorých realizáciou sa majú dané merateľné ukazovatele zabezpečiť. </w:t>
      </w:r>
    </w:p>
    <w:p w14:paraId="3D0CAE2E" w14:textId="39FC0625" w:rsidR="00C41AFC" w:rsidRPr="003D0787" w:rsidRDefault="00C41AFC" w:rsidP="003457FD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Pr="003D0787">
        <w:t>“</w:t>
      </w:r>
      <w:r w:rsidR="00216700" w:rsidRPr="003D0787">
        <w:t xml:space="preserve"> (do poľa kom</w:t>
      </w:r>
      <w:r w:rsidR="00C12173" w:rsidRPr="003D0787">
        <w:t>entár v hodnotiacom hárku uved</w:t>
      </w:r>
      <w:r w:rsidR="00216700" w:rsidRPr="003D0787">
        <w:t>ie svoje podrobné zdôvodnenie vyhodnotenia kritéria)</w:t>
      </w:r>
      <w:r w:rsidRPr="003D0787">
        <w:t xml:space="preserve">, ak plánované aktivity projektu </w:t>
      </w:r>
      <w:r w:rsidRPr="003D0787">
        <w:rPr>
          <w:u w:val="single"/>
        </w:rPr>
        <w:t>vedú</w:t>
      </w:r>
      <w:r w:rsidRPr="003D0787">
        <w:t xml:space="preserve"> k naplneniu realisticky nastavených hodnôt merateľných ukazovateľov</w:t>
      </w:r>
      <w:ins w:id="18" w:author="OPaM" w:date="2020-09-04T13:36:00Z">
        <w:r w:rsidR="008B1413">
          <w:rPr>
            <w:rStyle w:val="Odkaznapoznmkupodiarou"/>
          </w:rPr>
          <w:footnoteReference w:id="2"/>
        </w:r>
      </w:ins>
      <w:r w:rsidRPr="003D0787">
        <w:t xml:space="preserve">. </w:t>
      </w:r>
    </w:p>
    <w:p w14:paraId="2C57183D" w14:textId="5DE9EB63" w:rsidR="00C41AFC" w:rsidRPr="003D0787" w:rsidRDefault="00C41AFC" w:rsidP="003457FD">
      <w:pPr>
        <w:pStyle w:val="prirucka"/>
      </w:pPr>
      <w:r w:rsidRPr="003D0787">
        <w:t xml:space="preserve">V prípade, že plánované aktivity projektu </w:t>
      </w:r>
      <w:r w:rsidRPr="003D0787">
        <w:rPr>
          <w:u w:val="single"/>
        </w:rPr>
        <w:t>nevedú</w:t>
      </w:r>
      <w:r w:rsidRPr="003D0787">
        <w:t xml:space="preserve"> k naplneniu realisticky nastavených hodnôt merateľných ukazovateľov, alebo stanovené ukazovatele, resp. ich číselné hodnoty nie sú stanovené reálne, označí hodnotiteľ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5C76CC5B" w14:textId="6A211CDA" w:rsidR="00C41AFC" w:rsidRPr="003D0787" w:rsidRDefault="00C41AFC" w:rsidP="003457FD">
      <w:pPr>
        <w:pStyle w:val="prirucka"/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>: kapitol</w:t>
      </w:r>
      <w:r w:rsidR="00FE6CF7" w:rsidRPr="003D0787">
        <w:t>y</w:t>
      </w:r>
      <w:r w:rsidRPr="003D0787">
        <w:t xml:space="preserve"> 7.2 Spôsob realizácie aktivít projektu a 10.1 Aktivity projektu a očakávané merateľné ukazovatele</w:t>
      </w:r>
    </w:p>
    <w:p w14:paraId="43EEFA9B" w14:textId="6C28B28E" w:rsidR="003F1203" w:rsidRPr="003D0787" w:rsidRDefault="004E35FF" w:rsidP="00ED6BA2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r w:rsidRPr="003D0787">
        <w:rPr>
          <w:rStyle w:val="Intenzvnyodkaz"/>
        </w:rPr>
        <w:t>2.4</w:t>
      </w:r>
      <w:r w:rsidR="006E4F6B" w:rsidRPr="003D0787">
        <w:rPr>
          <w:rStyle w:val="Intenzvnyodkaz"/>
        </w:rPr>
        <w:t xml:space="preserve"> </w:t>
      </w:r>
      <w:r w:rsidR="006C2B46" w:rsidRPr="003D0787">
        <w:rPr>
          <w:rStyle w:val="Intenzvnyodkaz"/>
        </w:rPr>
        <w:t>j</w:t>
      </w:r>
      <w:r w:rsidR="003F1203" w:rsidRPr="003D0787">
        <w:rPr>
          <w:rStyle w:val="Intenzvnyodkaz"/>
        </w:rPr>
        <w:t>e navrhovaný časový harmonogram projektu reálny a umožní dosiahnutie stanovených cieľov projektu?</w:t>
      </w:r>
      <w:r w:rsidR="009602DE" w:rsidRPr="003D0787">
        <w:rPr>
          <w:rStyle w:val="Intenzvnyodkaz"/>
        </w:rPr>
        <w:t xml:space="preserve"> </w:t>
      </w:r>
    </w:p>
    <w:p w14:paraId="45121969" w14:textId="12FD7EE4" w:rsidR="004F0F8A" w:rsidRPr="003D0787" w:rsidRDefault="004F0F8A" w:rsidP="003457FD">
      <w:pPr>
        <w:pStyle w:val="prirucka"/>
      </w:pPr>
      <w:r w:rsidRPr="003D0787">
        <w:t>Hodnotiteľ posúdi podporné a hlavné aktivity projektu uvedené v časovom harmonogram</w:t>
      </w:r>
      <w:r w:rsidR="0021186B">
        <w:t>e</w:t>
      </w:r>
      <w:r w:rsidRPr="003D0787">
        <w:t xml:space="preserve"> projektu z hľadiska reálnosti nastavenia ich predpokladaného trvania a trvania v zmysle lehôt uvedených v</w:t>
      </w:r>
      <w:r w:rsidR="00F91DA6" w:rsidRPr="003D0787">
        <w:t> </w:t>
      </w:r>
      <w:r w:rsidRPr="003D0787">
        <w:t>prílohách</w:t>
      </w:r>
      <w:r w:rsidR="00F91DA6" w:rsidRPr="003D0787">
        <w:t xml:space="preserve"> </w:t>
      </w:r>
      <w:proofErr w:type="spellStart"/>
      <w:r w:rsidR="00F91DA6" w:rsidRPr="003D0787">
        <w:t>ŽoNFP</w:t>
      </w:r>
      <w:proofErr w:type="spellEnd"/>
      <w:r w:rsidRPr="003D0787">
        <w:t>, ktoré boli vydané v súvislosti s realizáciou projektu orgánmi verejnej správy. Predmetom posúdenia je overenie, či nie je dĺžka trvania jednotlivých aktivít projektu neprimerane krátka, resp. dlhá vo vzťahu k obvyklému trvaniu aktivít v obdobných projektoch.</w:t>
      </w:r>
    </w:p>
    <w:p w14:paraId="68719132" w14:textId="4F0F8D65" w:rsidR="003F1203" w:rsidRPr="003D0787" w:rsidRDefault="003F1203" w:rsidP="003457FD">
      <w:pPr>
        <w:pStyle w:val="prirucka"/>
      </w:pPr>
      <w:r w:rsidRPr="003D0787">
        <w:t>Predmetom posúdenia je overenie:</w:t>
      </w:r>
    </w:p>
    <w:p w14:paraId="22B0292B" w14:textId="43DB4723" w:rsidR="003F1203" w:rsidRPr="003D0787" w:rsidRDefault="00E163A3" w:rsidP="00455C60">
      <w:pPr>
        <w:pStyle w:val="prirucka"/>
        <w:numPr>
          <w:ilvl w:val="2"/>
          <w:numId w:val="7"/>
        </w:numPr>
      </w:pPr>
      <w:r w:rsidRPr="003D0787">
        <w:t>s</w:t>
      </w:r>
      <w:r w:rsidR="003F1203" w:rsidRPr="003D0787">
        <w:t xml:space="preserve">úladu uvádzaných termínov: </w:t>
      </w:r>
    </w:p>
    <w:p w14:paraId="63551BBA" w14:textId="41071590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>termín začatia realizácie projektu</w:t>
      </w:r>
      <w:r w:rsidR="004F0F8A" w:rsidRPr="003D0787">
        <w:t>,</w:t>
      </w:r>
    </w:p>
    <w:p w14:paraId="5557D75D" w14:textId="39ABD975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>termín ukončenia realizácie projektu</w:t>
      </w:r>
      <w:r w:rsidR="004F0F8A" w:rsidRPr="003D0787">
        <w:t>,</w:t>
      </w:r>
    </w:p>
    <w:p w14:paraId="40CCB9F7" w14:textId="50C4050D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>termín</w:t>
      </w:r>
      <w:r w:rsidR="00C12173" w:rsidRPr="003D0787">
        <w:t>y</w:t>
      </w:r>
      <w:r w:rsidRPr="003D0787">
        <w:t xml:space="preserve"> začatia realizácie </w:t>
      </w:r>
      <w:r w:rsidR="00C12173" w:rsidRPr="003D0787">
        <w:t>čiastkových</w:t>
      </w:r>
      <w:r w:rsidRPr="003D0787">
        <w:t xml:space="preserve"> aktivít projektu</w:t>
      </w:r>
      <w:r w:rsidR="00C12173" w:rsidRPr="003D0787">
        <w:t>,</w:t>
      </w:r>
    </w:p>
    <w:p w14:paraId="6996BDC5" w14:textId="51556BF5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 xml:space="preserve">termín ukončenia realizácie </w:t>
      </w:r>
      <w:r w:rsidR="00C12173" w:rsidRPr="003D0787">
        <w:t xml:space="preserve">čiastkových </w:t>
      </w:r>
      <w:r w:rsidRPr="003D0787">
        <w:t>aktivít</w:t>
      </w:r>
      <w:r w:rsidR="00D006C3">
        <w:t xml:space="preserve"> projektu</w:t>
      </w:r>
      <w:r w:rsidR="004F0F8A" w:rsidRPr="003D0787">
        <w:t>.</w:t>
      </w:r>
    </w:p>
    <w:p w14:paraId="65E8213B" w14:textId="0FA0B197" w:rsidR="009602DE" w:rsidRPr="003D0787" w:rsidRDefault="00E163A3" w:rsidP="00455C60">
      <w:pPr>
        <w:pStyle w:val="prirucka"/>
        <w:numPr>
          <w:ilvl w:val="2"/>
          <w:numId w:val="8"/>
        </w:numPr>
      </w:pPr>
      <w:r w:rsidRPr="003D0787">
        <w:t>s</w:t>
      </w:r>
      <w:r w:rsidR="009602DE" w:rsidRPr="003D0787">
        <w:t xml:space="preserve">úladu dĺžky realizácie projektu: </w:t>
      </w:r>
    </w:p>
    <w:p w14:paraId="36C8AD7A" w14:textId="2971BE99" w:rsidR="009602DE" w:rsidRPr="003D0787" w:rsidRDefault="009602DE" w:rsidP="00455C60">
      <w:pPr>
        <w:pStyle w:val="prirucka"/>
        <w:numPr>
          <w:ilvl w:val="0"/>
          <w:numId w:val="9"/>
        </w:numPr>
      </w:pPr>
      <w:r w:rsidRPr="003D0787">
        <w:t>súlad s maximálnou dobou realizácie projektu v kalendárnych mesiacoch</w:t>
      </w:r>
      <w:r w:rsidR="00F91DA6" w:rsidRPr="003D0787">
        <w:t xml:space="preserve"> v prípade</w:t>
      </w:r>
      <w:r w:rsidRPr="003D0787">
        <w:t>,</w:t>
      </w:r>
      <w:r w:rsidR="00F91DA6" w:rsidRPr="003D0787">
        <w:t xml:space="preserve"> že je definovaná výzvou,</w:t>
      </w:r>
    </w:p>
    <w:p w14:paraId="3DA2B23C" w14:textId="0D3AD060" w:rsidR="009602DE" w:rsidRPr="003D0787" w:rsidRDefault="009602DE" w:rsidP="00455C60">
      <w:pPr>
        <w:pStyle w:val="prirucka"/>
        <w:numPr>
          <w:ilvl w:val="0"/>
          <w:numId w:val="9"/>
        </w:numPr>
      </w:pPr>
      <w:r w:rsidRPr="003D0787">
        <w:t>súlad s maximálnou dobou realizácie jednotlivých aktivít projektu v kalendárnych mesiacoch v prípade, že je definovaná v</w:t>
      </w:r>
      <w:r w:rsidR="00F91DA6" w:rsidRPr="003D0787">
        <w:t>ýzvou</w:t>
      </w:r>
      <w:r w:rsidRPr="003D0787">
        <w:t>.</w:t>
      </w:r>
    </w:p>
    <w:p w14:paraId="7DA37B29" w14:textId="135CC438" w:rsidR="009602DE" w:rsidRPr="003D0787" w:rsidRDefault="009602DE" w:rsidP="00911A4C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Pr="003D0787"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t>, ak harmonogram aktivít projektu poskytnutý žiadateľom je</w:t>
      </w:r>
      <w:r w:rsidR="00E163A3" w:rsidRPr="003D0787">
        <w:t xml:space="preserve"> súčasne</w:t>
      </w:r>
      <w:r w:rsidRPr="003D0787">
        <w:t>:</w:t>
      </w:r>
    </w:p>
    <w:p w14:paraId="03B8D380" w14:textId="7056EDE4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súladný z hľadiska aktivít a termínov uvádzaných v celej dokumentácii </w:t>
      </w:r>
      <w:proofErr w:type="spellStart"/>
      <w:r w:rsidR="00F91DA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ŽoNFP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(súlad termínov v </w:t>
      </w:r>
      <w:proofErr w:type="spellStart"/>
      <w:r w:rsidR="00D36D2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ŽoNFP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 priložených povoleniach/vyjadreniach);</w:t>
      </w:r>
    </w:p>
    <w:p w14:paraId="649695DD" w14:textId="51F12ADB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logický z hľadiska časovej následnosti realizácie aktivít projektu;</w:t>
      </w:r>
    </w:p>
    <w:p w14:paraId="00001A41" w14:textId="3EA3A39B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realistický vo vzťahu k trvaniu jednotlivých aktivít a k ich výstupom, ktoré majú viesť k dosiahnutiu cieľov projektu (dodržanie lehôt schvaľovacích konaní, </w:t>
      </w:r>
      <w:r w:rsidR="008C580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realizačných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postupov, verejného obstarávania a pod).</w:t>
      </w:r>
    </w:p>
    <w:p w14:paraId="50A77A0E" w14:textId="31A742CC" w:rsidR="009602DE" w:rsidRPr="003D0787" w:rsidRDefault="009602DE" w:rsidP="003457FD">
      <w:pPr>
        <w:pStyle w:val="prirucka"/>
        <w:tabs>
          <w:tab w:val="clear" w:pos="360"/>
          <w:tab w:val="left" w:pos="709"/>
        </w:tabs>
      </w:pPr>
      <w:r w:rsidRPr="003D0787">
        <w:t>Hodnotiteľ označí „</w:t>
      </w:r>
      <w:r w:rsidRPr="003D0787">
        <w:rPr>
          <w:b/>
        </w:rPr>
        <w:t>nie</w:t>
      </w:r>
      <w:r w:rsidRPr="003D0787">
        <w:t xml:space="preserve">“ a do poľa komentár v hodnotiacom hárku uvedie svoje zistenie, v čom spočíva nesúlad, v prípade, že harmonogram projektu obsahuje </w:t>
      </w:r>
      <w:r w:rsidRPr="003D0787">
        <w:rPr>
          <w:u w:val="single"/>
        </w:rPr>
        <w:t>aspoň jeden</w:t>
      </w:r>
      <w:r w:rsidRPr="003D0787">
        <w:t xml:space="preserve"> z nasledovných nedostatkov, ktorý môže mať vplyv na dodržanie celkovej žiadateľom stanovenej dĺžky realizácie projektu a/alebo ohrozenie dosiahnutia cieľa a výsledkov projektu:</w:t>
      </w:r>
    </w:p>
    <w:p w14:paraId="44023890" w14:textId="79BEF584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časovo nevhodne (nelogicky) nadväzujúce aktivity projektu,</w:t>
      </w:r>
    </w:p>
    <w:p w14:paraId="2440BF1C" w14:textId="422A5A5D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realizáciu aspoň jednej z hlavných alebo podporných aktivít projektu v neprimerane krátkej lehote, resp. v lehote kratšej, ako je stanovená príslušnými predpismi</w:t>
      </w:r>
      <w:r w:rsidR="00A91C04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(nedostatočná dĺžka lehoty vzhľadom na realizačné, legislatívne lehoty a pod.)</w:t>
      </w:r>
      <w:r w:rsidR="0064000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62F063FF" w14:textId="174485CD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realizáciu aspoň jednej z aktivít projektu v neprimerane dlhej lehote,</w:t>
      </w:r>
    </w:p>
    <w:p w14:paraId="165F1F4E" w14:textId="0290ECEC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aspoň jeden termín, ktorý je v rozpore s dodržaním lehoty uvedenej v právoplatnom povolení/rozhodnutí orgánu verejnej správy vydanom v súvislosti s realizáciou projektu (ak relevantné).</w:t>
      </w:r>
    </w:p>
    <w:p w14:paraId="3F927CB1" w14:textId="0CDDC799" w:rsidR="009602DE" w:rsidRPr="003D0787" w:rsidRDefault="009602DE" w:rsidP="003457FD">
      <w:pPr>
        <w:pStyle w:val="prirucka"/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>: kapitol</w:t>
      </w:r>
      <w:r w:rsidR="00FE6CF7" w:rsidRPr="003D0787">
        <w:t>y</w:t>
      </w:r>
      <w:r w:rsidRPr="003D0787">
        <w:t xml:space="preserve"> 7.3 </w:t>
      </w:r>
      <w:r w:rsidR="00656320" w:rsidRPr="003D0787">
        <w:t>S</w:t>
      </w:r>
      <w:r w:rsidRPr="003D0787">
        <w:t>ituácia po realizácii projektu a udržateľnosť projektu a 9. Harmonogram realizácie aktivít</w:t>
      </w:r>
      <w:r w:rsidR="00D657A7" w:rsidRPr="003D0787">
        <w:t>.</w:t>
      </w:r>
    </w:p>
    <w:p w14:paraId="751A3225" w14:textId="333EE2FD" w:rsidR="00854CFE" w:rsidRPr="003D0787" w:rsidRDefault="00854CFE" w:rsidP="00854CFE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2.5 </w:t>
      </w:r>
      <w:r w:rsidR="009E367E" w:rsidRPr="003D0787">
        <w:rPr>
          <w:rStyle w:val="Intenzvnyodkaz"/>
          <w:color w:val="244061" w:themeColor="accent1" w:themeShade="80"/>
          <w:lang w:bidi="en-US"/>
        </w:rPr>
        <w:t>p</w:t>
      </w:r>
      <w:r w:rsidRPr="003D0787">
        <w:rPr>
          <w:rStyle w:val="Intenzvnyodkaz"/>
          <w:color w:val="244061" w:themeColor="accent1" w:themeShade="80"/>
          <w:lang w:bidi="en-US"/>
        </w:rPr>
        <w:t>osúdenie vhodnosti navrhovaných aktivít z vecného a časového hľadiska</w:t>
      </w:r>
    </w:p>
    <w:p w14:paraId="0902AB88" w14:textId="47E9FD22" w:rsidR="00854CFE" w:rsidRPr="003D0787" w:rsidRDefault="00854CFE" w:rsidP="00854CFE">
      <w:pPr>
        <w:pStyle w:val="prirucka"/>
      </w:pPr>
      <w:r w:rsidRPr="003D0787">
        <w:t>Posudzuje sa kvalitatívna úroveň a využiteľnosť výstupov projektu, účinnosť a logická previazanosť aktivít projektu, chronologická nadväznosť aktivít projektu, vhodnosť a reálnosť dĺžky trvania jednotlivých aktivít, súlad časového plánu s</w:t>
      </w:r>
      <w:r w:rsidR="00C853EC">
        <w:t> legislatívnymi lehotami, resp. s</w:t>
      </w:r>
      <w:r w:rsidRPr="003D0787">
        <w:t xml:space="preserve"> ďalšou súvisiacou dokumentáciou (napr. prílohy </w:t>
      </w:r>
      <w:proofErr w:type="spellStart"/>
      <w:r w:rsidRPr="003D0787">
        <w:t>ŽoNFP</w:t>
      </w:r>
      <w:proofErr w:type="spellEnd"/>
      <w:r w:rsidRPr="003D0787">
        <w:t>).</w:t>
      </w:r>
    </w:p>
    <w:p w14:paraId="467B3E12" w14:textId="608E4F3B" w:rsidR="00854CFE" w:rsidRPr="003D0787" w:rsidRDefault="00854CFE" w:rsidP="00854CFE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Hodnotiteľ označí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ak:</w:t>
      </w:r>
    </w:p>
    <w:p w14:paraId="01092530" w14:textId="4164EAC9" w:rsidR="00854CFE" w:rsidRPr="003D0787" w:rsidRDefault="00C853EC" w:rsidP="00455C60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navrhovaný spôsob realizácie aktivít 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umožňuje dosiahnutie výstupov projektu v navrhovanom rozsahu a požadovanej kvalite, </w:t>
      </w:r>
    </w:p>
    <w:p w14:paraId="56E46473" w14:textId="5B0FE2C0" w:rsidR="00854CFE" w:rsidRPr="003D0787" w:rsidRDefault="00854CFE" w:rsidP="00455C60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aktivity projektu majú logickú vzájomnú súvislosť, </w:t>
      </w:r>
    </w:p>
    <w:p w14:paraId="6A117277" w14:textId="10C65D2A" w:rsidR="00D86711" w:rsidRPr="003D0787" w:rsidRDefault="00854CFE" w:rsidP="00D86711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časové lehoty realizácie aktivít sú </w:t>
      </w:r>
      <w:r w:rsidR="009D1B9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navrhované v logickom poradí a nadväznosti, 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reálne,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</w:t>
      </w:r>
      <w:r w:rsidR="009D1B9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stanovené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 súlade s legislatívnymi lehotami, resp. so súvisiacou dokumentáciou. </w:t>
      </w:r>
    </w:p>
    <w:p w14:paraId="4C7EEC98" w14:textId="4E8270C9" w:rsidR="00E85FC8" w:rsidRPr="00B65B14" w:rsidRDefault="00E85FC8" w:rsidP="00B65B14">
      <w:pPr>
        <w:pStyle w:val="prirucka"/>
      </w:pPr>
      <w:r>
        <w:t>V</w:t>
      </w:r>
      <w:r w:rsidR="005851C8" w:rsidRPr="003D0787">
        <w:t> </w:t>
      </w:r>
      <w:r w:rsidR="00854CFE" w:rsidRPr="003D0787">
        <w:t>prípade</w:t>
      </w:r>
      <w:r w:rsidR="005851C8" w:rsidRPr="003D0787">
        <w:t>,</w:t>
      </w:r>
      <w:r w:rsidR="00854CFE" w:rsidRPr="003D0787">
        <w:t xml:space="preserve"> že </w:t>
      </w:r>
      <w:proofErr w:type="spellStart"/>
      <w:r w:rsidR="00854CFE" w:rsidRPr="003D0787">
        <w:t>ŽoNFP</w:t>
      </w:r>
      <w:proofErr w:type="spellEnd"/>
      <w:r w:rsidR="00854CFE" w:rsidRPr="003D0787">
        <w:t xml:space="preserve"> vykazuje nedostatky v tejto oblasti, tieto nemajú závažný charakter</w:t>
      </w:r>
      <w:r>
        <w:t xml:space="preserve"> </w:t>
      </w:r>
      <w:r w:rsidRPr="00B65B14">
        <w:t xml:space="preserve">(nemajú vplyv na včasnú a správnu realizáciu projektu). </w:t>
      </w:r>
    </w:p>
    <w:p w14:paraId="47B5A7DC" w14:textId="3783E3AA" w:rsidR="00D55DCA" w:rsidRPr="003D0787" w:rsidRDefault="00854CFE" w:rsidP="00854CFE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 prípade, že navrhovaný spôsob realizácie aktivít vykazuje aspoň jeden z nedostatkov: </w:t>
      </w:r>
    </w:p>
    <w:p w14:paraId="3E732BA0" w14:textId="77777777" w:rsidR="00D55DCA" w:rsidRPr="003D0787" w:rsidRDefault="00854CF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neumožňuje dosiahnutie výstupov projektu v navrhovanom rozsahu a požadovanej kvalite, </w:t>
      </w:r>
    </w:p>
    <w:p w14:paraId="2F69D40C" w14:textId="77777777" w:rsidR="00D55DCA" w:rsidRPr="003D0787" w:rsidRDefault="00854CF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aktivity projektu nie sú v plnej miere logicky previazané, </w:t>
      </w:r>
    </w:p>
    <w:p w14:paraId="085AE2A2" w14:textId="3DCCD478" w:rsidR="00D55DCA" w:rsidRPr="003D0787" w:rsidRDefault="00854CF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časové lehoty realizácie aktivít nie sú reálne, nie sú chronologicky usporiadané, nie sú v súlade s legislatívnymi lehotami</w:t>
      </w:r>
      <w:r w:rsidR="000E061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352C4CB9" w14:textId="57523A19" w:rsidR="00854CFE" w:rsidRPr="003D0787" w:rsidRDefault="000E0610" w:rsidP="00D55DCA">
      <w:pPr>
        <w:pStyle w:val="prirucka"/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istený nedostatok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resp. kombinácia viacerých nedostatkov sú závažného charakteru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 vplyvom na včasnú a správnu realizáciu projektu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preto </w:t>
      </w:r>
      <w:r w:rsidR="00854CFE" w:rsidRPr="003D0787">
        <w:t>hodnotiteľ označí „</w:t>
      </w:r>
      <w:r w:rsidR="00854CFE" w:rsidRPr="003D0787">
        <w:rPr>
          <w:b/>
        </w:rPr>
        <w:t>nie</w:t>
      </w:r>
      <w:r w:rsidR="00854CFE" w:rsidRPr="003D0787">
        <w:t>“ a do poľa komentár v hodnotiacom hárku uvedie svoje zistenie, v čom spočíva nesúlad.</w:t>
      </w:r>
    </w:p>
    <w:p w14:paraId="7F881797" w14:textId="4A87B23C" w:rsidR="00854CFE" w:rsidRPr="003D0787" w:rsidRDefault="00854CFE" w:rsidP="00854CFE">
      <w:pPr>
        <w:pStyle w:val="prirucka"/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>: kapitol</w:t>
      </w:r>
      <w:r w:rsidR="00FE6CF7" w:rsidRPr="003D0787">
        <w:t>y</w:t>
      </w:r>
      <w:r w:rsidRPr="003D0787">
        <w:t xml:space="preserve"> 7. Popis projektu a 11. Rozpočet projektu.</w:t>
      </w:r>
    </w:p>
    <w:p w14:paraId="5D52E722" w14:textId="52CD90FF" w:rsidR="009E5BEC" w:rsidRPr="003D0787" w:rsidRDefault="009E5BEC" w:rsidP="009E5BE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2.6 </w:t>
      </w:r>
      <w:r w:rsidR="009E367E" w:rsidRPr="003D0787">
        <w:rPr>
          <w:rStyle w:val="Intenzvnyodkaz"/>
          <w:color w:val="244061" w:themeColor="accent1" w:themeShade="80"/>
          <w:lang w:bidi="en-US"/>
        </w:rPr>
        <w:t>p</w:t>
      </w:r>
      <w:r w:rsidRPr="003D0787">
        <w:rPr>
          <w:rStyle w:val="Intenzvnyodkaz"/>
          <w:color w:val="244061" w:themeColor="accent1" w:themeShade="80"/>
          <w:lang w:bidi="en-US"/>
        </w:rPr>
        <w:t>osúdenie prevádzkovej a technickej udržateľnosti projektu</w:t>
      </w:r>
    </w:p>
    <w:p w14:paraId="3DB4E58D" w14:textId="72EF0CE0" w:rsidR="00BE5738" w:rsidRPr="003D0787" w:rsidRDefault="00BE5738" w:rsidP="00BE5738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szCs w:val="22"/>
          <w:lang w:eastAsia="sk-SK"/>
        </w:rPr>
        <w:t>Posudzuje sa kapacita žiadateľa na zabezpečenie udržateľnosti výstupov projektu po realizácii projektu (podľa relevantnosti)</w:t>
      </w:r>
      <w:r w:rsidR="005E6208">
        <w:rPr>
          <w:szCs w:val="22"/>
          <w:lang w:eastAsia="sk-SK"/>
        </w:rPr>
        <w:t>:</w:t>
      </w:r>
      <w:r w:rsidRPr="003D0787">
        <w:rPr>
          <w:szCs w:val="22"/>
          <w:lang w:eastAsia="sk-SK"/>
        </w:rPr>
        <w:t xml:space="preserve"> zabezpečenie technického zázemia, prevádzkových kapacít, zrealizovaných služieb a pod.</w:t>
      </w:r>
      <w:r w:rsidR="005E6208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vrátane vyhodnotenia možných rizík pre udržateľnosť projektu a ich manažmentu. </w:t>
      </w:r>
    </w:p>
    <w:p w14:paraId="1A69EB92" w14:textId="2329EF8B" w:rsidR="00E91A18" w:rsidRPr="003D0787" w:rsidRDefault="00BE5738" w:rsidP="00E91A18">
      <w:pPr>
        <w:pStyle w:val="ffffffffffffffffffffffff"/>
        <w:numPr>
          <w:ilvl w:val="0"/>
          <w:numId w:val="0"/>
        </w:numPr>
        <w:spacing w:line="276" w:lineRule="auto"/>
        <w:ind w:left="426" w:hanging="143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Hodnotiteľ označí „</w:t>
      </w:r>
      <w:r w:rsidR="00E91A18"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="00E91A18" w:rsidRPr="003D0787">
        <w:t xml:space="preserve"> (do poľa kom</w:t>
      </w:r>
      <w:r w:rsidRPr="003D0787">
        <w:t>entár v hodnotiacom hárku uved</w:t>
      </w:r>
      <w:r w:rsidR="00E91A18" w:rsidRPr="003D0787">
        <w:t>ie svoje podrobné zdôvodnenie vyhodnotenia kritéria)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ak 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žiadateľ dokáže zabezpečiť potrebné technické zázemie,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prevádzkové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kapacity, 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legislatívne prostredie (analogicky podľa typu projektu) 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 cieľom zabezpečenia udržateľnosti výstupov/výsledkov projektu po ukončení realizácie jeho aktivít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 ak ž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iadateľ vyhodnotil možné riziká</w:t>
      </w:r>
      <w:ins w:id="24" w:author="OPaM" w:date="2020-09-07T14:20:00Z">
        <w:r w:rsidR="00AC73DB">
          <w:rPr>
            <w:rStyle w:val="Odkaznapoznmkupodiarou"/>
          </w:rPr>
          <w:footnoteReference w:id="3"/>
        </w:r>
      </w:ins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udržateľnosti projektu vrátane spôsobu ich predchádzania a ich manažmentu.</w:t>
      </w:r>
    </w:p>
    <w:p w14:paraId="6C7F057F" w14:textId="58317A73" w:rsidR="00E91A18" w:rsidRPr="003D0787" w:rsidRDefault="00E91A18" w:rsidP="00E91A18">
      <w:pPr>
        <w:pStyle w:val="ffffffffffffffffffffffff"/>
        <w:numPr>
          <w:ilvl w:val="0"/>
          <w:numId w:val="0"/>
        </w:numPr>
        <w:spacing w:line="276" w:lineRule="auto"/>
        <w:ind w:left="426" w:hanging="14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 </w:t>
      </w:r>
      <w:r w:rsidR="005E6208" w:rsidRPr="003D0787">
        <w:t>Hodnotiteľ označí „</w:t>
      </w:r>
      <w:r w:rsidR="005E6208" w:rsidRPr="003D0787">
        <w:rPr>
          <w:b/>
        </w:rPr>
        <w:t>nie</w:t>
      </w:r>
      <w:r w:rsidR="005E6208" w:rsidRPr="003D0787">
        <w:t xml:space="preserve">“ </w:t>
      </w:r>
      <w:r w:rsidR="005E6208">
        <w:t>(</w:t>
      </w:r>
      <w:r w:rsidR="005E6208" w:rsidRPr="003D0787">
        <w:t>a do poľa komentár v hodnotiacom hárku uvedie svoje zistenie, v čom spočíva nesúlad</w:t>
      </w:r>
      <w:r w:rsidR="005E6208">
        <w:t>)</w:t>
      </w:r>
      <w:r w:rsidR="009721FF">
        <w:t xml:space="preserve">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 prípade,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ak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žiadateľ nedisponuje kapacitami potrebnými pre zabezpečenie potrebného technického zázemia, </w:t>
      </w:r>
      <w:r w:rsidR="003F381F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prevádzkový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mi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kapac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itami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ne</w:t>
      </w:r>
      <w:r w:rsidR="00D55DCA" w:rsidRPr="003D0787">
        <w:t>spln</w:t>
      </w:r>
      <w:r w:rsidR="005E6208">
        <w:t>il</w:t>
      </w:r>
      <w:r w:rsidR="00D55DCA" w:rsidRPr="003D0787">
        <w:t xml:space="preserve"> legislatívn</w:t>
      </w:r>
      <w:r w:rsidR="005E6208">
        <w:t>e</w:t>
      </w:r>
      <w:r w:rsidR="00D55DCA" w:rsidRPr="003D0787">
        <w:t xml:space="preserve"> podmien</w:t>
      </w:r>
      <w:r w:rsidR="005E6208">
        <w:t>ky</w:t>
      </w:r>
      <w:r w:rsidR="00D55DCA" w:rsidRPr="003D0787">
        <w:t xml:space="preserve"> prevádzkového prostredia (analogicky podľa typu projektu)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čo ohrozuje zabezpečenie udržateľnosti výstupov/výsledkov projektu po ukončení realizácie jeho aktivít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a/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alebo ak ž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iadateľ nevyhodnotil možné riziká udržateľnosti projektu vrátane spôsobu ich predchádzania a ich manažmentu.</w:t>
      </w:r>
      <w:r w:rsidRPr="003D0787">
        <w:t xml:space="preserve"> </w:t>
      </w:r>
    </w:p>
    <w:p w14:paraId="6002C196" w14:textId="36C728AC" w:rsidR="00E91A18" w:rsidRPr="003D0787" w:rsidRDefault="00E91A18" w:rsidP="00E91A18">
      <w:pPr>
        <w:pStyle w:val="ffffffffffffffffffffffff"/>
        <w:numPr>
          <w:ilvl w:val="0"/>
          <w:numId w:val="0"/>
        </w:numPr>
        <w:spacing w:line="276" w:lineRule="auto"/>
        <w:ind w:left="426" w:hanging="143"/>
      </w:pPr>
      <w:r w:rsidRPr="003D0787">
        <w:t xml:space="preserve">   Zdroj: </w:t>
      </w:r>
      <w:proofErr w:type="spellStart"/>
      <w:r w:rsidRPr="003D0787">
        <w:t>ŽoNFP</w:t>
      </w:r>
      <w:proofErr w:type="spellEnd"/>
      <w:r w:rsidRPr="003D0787">
        <w:t>: kapitol</w:t>
      </w:r>
      <w:r w:rsidR="00FE6CF7" w:rsidRPr="003D0787">
        <w:t>y</w:t>
      </w:r>
      <w:r w:rsidRPr="003D0787">
        <w:t xml:space="preserve"> 7.</w:t>
      </w:r>
      <w:r w:rsidR="00FE6CF7" w:rsidRPr="003D0787">
        <w:t>3</w:t>
      </w:r>
      <w:r w:rsidRPr="003D0787">
        <w:t xml:space="preserve"> Situácia po realizácii projektu a udržateľnosť projektu</w:t>
      </w:r>
      <w:ins w:id="32" w:author="OPaM" w:date="2020-09-04T06:44:00Z">
        <w:r w:rsidR="00DB7815">
          <w:t xml:space="preserve">, </w:t>
        </w:r>
      </w:ins>
      <w:del w:id="33" w:author="OPaM" w:date="2020-09-04T06:44:00Z">
        <w:r w:rsidRPr="003D0787" w:rsidDel="00DB7815">
          <w:delText xml:space="preserve"> </w:delText>
        </w:r>
      </w:del>
      <w:ins w:id="34" w:author="OPaM" w:date="2020-09-04T06:44:00Z">
        <w:r w:rsidR="00DB7815" w:rsidRPr="00DB7815">
          <w:t>7.4 Administratívna a prevádzková kapacita žiadateľa</w:t>
        </w:r>
        <w:r w:rsidR="00DB7815">
          <w:t xml:space="preserve"> </w:t>
        </w:r>
      </w:ins>
      <w:r w:rsidRPr="003D0787">
        <w:t>a 13. Identifikácia rizík a prostriedky na ich elimináciu</w:t>
      </w:r>
      <w:r w:rsidR="003F381F" w:rsidRPr="003D0787">
        <w:t>.</w:t>
      </w:r>
    </w:p>
    <w:p w14:paraId="3B17874F" w14:textId="05F0306C" w:rsidR="009602DE" w:rsidRPr="003D0787" w:rsidRDefault="009E5BEC" w:rsidP="0092729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2.7</w:t>
      </w:r>
      <w:r w:rsidR="006E4F6B" w:rsidRPr="003D0787">
        <w:rPr>
          <w:rStyle w:val="Intenzvnyodkaz"/>
          <w:color w:val="244061" w:themeColor="accent1" w:themeShade="80"/>
          <w:u w:val="none"/>
          <w:lang w:bidi="en-US"/>
        </w:rPr>
        <w:t xml:space="preserve"> </w:t>
      </w:r>
      <w:r w:rsidR="00BD07D0" w:rsidRPr="003D0787">
        <w:rPr>
          <w:rStyle w:val="Intenzvnyodkaz"/>
          <w:color w:val="244061" w:themeColor="accent1" w:themeShade="80"/>
          <w:lang w:bidi="en-US"/>
        </w:rPr>
        <w:t>p</w:t>
      </w:r>
      <w:r w:rsidR="009602DE" w:rsidRPr="003D0787">
        <w:rPr>
          <w:rStyle w:val="Intenzvnyodkaz"/>
          <w:color w:val="244061" w:themeColor="accent1" w:themeShade="80"/>
          <w:lang w:bidi="en-US"/>
        </w:rPr>
        <w:t xml:space="preserve">reviazanosť aktivít projektu na jeho výsledky, ciele a merateľné ukazovatele </w:t>
      </w:r>
    </w:p>
    <w:p w14:paraId="7E12498A" w14:textId="6E2FCDB5" w:rsidR="009602DE" w:rsidRPr="003D0787" w:rsidRDefault="009602DE" w:rsidP="003457FD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Posudzuje sa vnútorná logika projektu, t.</w:t>
      </w:r>
      <w:r w:rsidR="009721FF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j. či aktivity projektu zabezpečujú dosiahnutie plánovaných výsledkov a cieľov projektu, či prostredníctvom realizácie navrhovaných aktivít je možné dosiahnuť plnenie navrhnutých </w:t>
      </w:r>
      <w:r w:rsidR="00205E5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relevantných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merateľných ukazovateľov.</w:t>
      </w:r>
    </w:p>
    <w:p w14:paraId="7856B26A" w14:textId="531B514B" w:rsidR="004F0F8A" w:rsidRPr="003D0787" w:rsidRDefault="009602DE" w:rsidP="003457FD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</w:t>
      </w:r>
      <w:r w:rsidR="00FE4933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označí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ak všetky hlavné aktivity projektu</w:t>
      </w:r>
      <w:r w:rsidR="004F0F8A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:</w:t>
      </w:r>
    </w:p>
    <w:p w14:paraId="359ACAA0" w14:textId="62894BA0" w:rsidR="004F0F8A" w:rsidRPr="003D0787" w:rsidRDefault="00E47AB0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</w:t>
      </w:r>
      <w:r w:rsidR="009602D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relevantné, </w:t>
      </w:r>
    </w:p>
    <w:p w14:paraId="2048E5D0" w14:textId="77777777" w:rsidR="004F0F8A" w:rsidRPr="003D0787" w:rsidRDefault="009602DE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vychádzajú z potrieb žiadateľa, </w:t>
      </w:r>
    </w:p>
    <w:p w14:paraId="681BB1F6" w14:textId="6D5B1CB7" w:rsidR="004F0F8A" w:rsidRPr="003D0787" w:rsidRDefault="009602DE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sú zrozumiteľne definované</w:t>
      </w:r>
      <w:r w:rsidR="004F0F8A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54C68C33" w14:textId="6103C14E" w:rsidR="009602DE" w:rsidRPr="003D0787" w:rsidRDefault="009602DE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ich realizáciou sa dosiahnu plánované výsledky, ciele a merateľné ukazovatele projektu.</w:t>
      </w:r>
    </w:p>
    <w:p w14:paraId="21CE2256" w14:textId="5156FBFC" w:rsidR="009602DE" w:rsidRPr="003D0787" w:rsidRDefault="009602DE" w:rsidP="009602DE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 prípade, že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</w:rPr>
        <w:t>minimálne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jedna z hlavných aktivít projektu nie je opodstatnená z pohľadu potrieb žiadateľa, nie je potrebná/neprispieva k dosahovaniu plánovaných výsledkov, cieľov a merateľných ukazovateľov projektu, alebo na dosiahnutie výsledkov, cieľov a merateľných ukazovateľov je potrebná realizácia aktivity, </w:t>
      </w:r>
      <w:r w:rsidR="002E3B0F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ktorá v projekte nie je uvedená,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t>označí hodnotiteľ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063FF34D" w14:textId="6A7E40BA" w:rsidR="00E71028" w:rsidRPr="003D0787" w:rsidRDefault="00E71028" w:rsidP="003457FD">
      <w:pPr>
        <w:pStyle w:val="prirucka"/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>: kapitol</w:t>
      </w:r>
      <w:r w:rsidR="00FE6CF7" w:rsidRPr="003D0787">
        <w:t>y</w:t>
      </w:r>
      <w:r w:rsidRPr="003D0787">
        <w:t xml:space="preserve"> 10.1. Aktivity projektu a očakávané merateľné ukazovatele, 7.2 Spôsob realizácie aktivít projektu a 7.3 </w:t>
      </w:r>
      <w:r w:rsidR="00D36D22" w:rsidRPr="003D0787">
        <w:t>S</w:t>
      </w:r>
      <w:r w:rsidRPr="003D0787">
        <w:t>ituácia po realizácii projektu a udržateľnosť projektu</w:t>
      </w:r>
      <w:r w:rsidR="00C61949" w:rsidRPr="003D0787">
        <w:t xml:space="preserve">, Štúdia uskutočniteľnosti – </w:t>
      </w:r>
      <w:r w:rsidR="00C06B97" w:rsidRPr="003D0787">
        <w:t>Motivácia</w:t>
      </w:r>
      <w:r w:rsidR="00C61949" w:rsidRPr="003D0787">
        <w:t>.</w:t>
      </w:r>
    </w:p>
    <w:p w14:paraId="494716D3" w14:textId="7037B09B" w:rsidR="002E3B0F" w:rsidRPr="003D0787" w:rsidRDefault="006E4F6B" w:rsidP="0092729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</w:t>
      </w:r>
      <w:r w:rsidR="00393BF2" w:rsidRPr="003D0787">
        <w:rPr>
          <w:rStyle w:val="Intenzvnyodkaz"/>
          <w:color w:val="244061" w:themeColor="accent1" w:themeShade="80"/>
          <w:u w:val="none"/>
          <w:lang w:bidi="en-US"/>
        </w:rPr>
        <w:t>8</w:t>
      </w: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 </w:t>
      </w:r>
      <w:r w:rsidR="002E3B0F" w:rsidRPr="003D0787">
        <w:rPr>
          <w:rStyle w:val="Intenzvnyodkaz"/>
          <w:color w:val="244061" w:themeColor="accent1" w:themeShade="80"/>
          <w:lang w:bidi="en-US"/>
        </w:rPr>
        <w:t>Posúdenie primeranosti a reálnosti plánovaných hodnôt merateľných ukazovateľov s ohľadom na časové, finančné a vecné hľadisko</w:t>
      </w:r>
    </w:p>
    <w:p w14:paraId="4D4211B9" w14:textId="6753B471" w:rsidR="002E3B0F" w:rsidRPr="003D0787" w:rsidRDefault="002E3B0F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Posudzuje sa primeranosť nastavenia hodnôt merateľných ukazovateľov vzhľadom na rozsah navrhovaných aktivít projektu a časový harmonogram realizácie projektu. </w:t>
      </w:r>
      <w:r w:rsidR="003843F0" w:rsidRPr="003D0787">
        <w:rPr>
          <w:szCs w:val="22"/>
        </w:rPr>
        <w:t>Posudzuje sa</w:t>
      </w:r>
      <w:r w:rsidR="00763A0F">
        <w:rPr>
          <w:szCs w:val="22"/>
        </w:rPr>
        <w:t>,</w:t>
      </w:r>
      <w:r w:rsidR="003843F0" w:rsidRPr="003D0787">
        <w:rPr>
          <w:szCs w:val="22"/>
        </w:rPr>
        <w:t xml:space="preserve"> či hodnoty merateľných ukazovateľov sú nastavené primerane reálne</w:t>
      </w:r>
      <w:r w:rsidR="00763A0F">
        <w:rPr>
          <w:szCs w:val="22"/>
        </w:rPr>
        <w:t>,</w:t>
      </w:r>
      <w:r w:rsidR="003843F0" w:rsidRPr="003D0787">
        <w:rPr>
          <w:szCs w:val="22"/>
        </w:rPr>
        <w:t xml:space="preserve"> vzhľadom na navrhované aktivity a harmonogram projektu a dostatočne ambiciózne vzhľadom na výšku žiadaného NFP.</w:t>
      </w:r>
    </w:p>
    <w:p w14:paraId="13D71A11" w14:textId="5A0A947E" w:rsidR="00A062BC" w:rsidRPr="003D0787" w:rsidRDefault="002E3B0F" w:rsidP="002E3B0F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</w:t>
      </w:r>
      <w:r w:rsidR="00FE4933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označí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ak</w:t>
      </w:r>
      <w:r w:rsidR="00A062BC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:</w:t>
      </w:r>
    </w:p>
    <w:p w14:paraId="5985022C" w14:textId="77777777" w:rsidR="00A062BC" w:rsidRPr="003D0787" w:rsidRDefault="002E3B0F" w:rsidP="00455C60">
      <w:pPr>
        <w:pStyle w:val="prirucka"/>
        <w:numPr>
          <w:ilvl w:val="0"/>
          <w:numId w:val="15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zvolené merateľné ukazovatele komplexne vyjadrujú výsledky navrhovaných aktivít, </w:t>
      </w:r>
    </w:p>
    <w:p w14:paraId="7A6BD2A4" w14:textId="62EF9557" w:rsidR="00A062BC" w:rsidRPr="003D0787" w:rsidRDefault="002E3B0F" w:rsidP="00455C60">
      <w:pPr>
        <w:pStyle w:val="prirucka"/>
        <w:numPr>
          <w:ilvl w:val="0"/>
          <w:numId w:val="15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merateľné ukazovatele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dosiahnuteľné v lehotách stanove</w:t>
      </w:r>
      <w:r w:rsidR="00A062BC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ných v časovom rámci projektu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</w:t>
      </w:r>
    </w:p>
    <w:p w14:paraId="7663D413" w14:textId="77777777" w:rsidR="00A062BC" w:rsidRPr="003D0787" w:rsidRDefault="002E3B0F" w:rsidP="00455C60">
      <w:pPr>
        <w:pStyle w:val="prirucka"/>
        <w:numPr>
          <w:ilvl w:val="0"/>
          <w:numId w:val="15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ich plánované hodnoty zodpovedajú výške NFP v zmysle princípu „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Value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for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Money“. </w:t>
      </w:r>
    </w:p>
    <w:p w14:paraId="35215C88" w14:textId="41CBDB45" w:rsidR="002E3B0F" w:rsidRPr="003D0787" w:rsidDel="00A036BD" w:rsidRDefault="00D55DCA" w:rsidP="002E3B0F">
      <w:pPr>
        <w:pStyle w:val="prirucka"/>
        <w:rPr>
          <w:del w:id="35" w:author="OPaM" w:date="2020-09-04T06:56:00Z"/>
          <w:rFonts w:eastAsia="Calibri"/>
          <w:sz w:val="18"/>
          <w:szCs w:val="18"/>
          <w:lang w:eastAsia="en-GB"/>
        </w:rPr>
      </w:pPr>
      <w:del w:id="36" w:author="OPaM" w:date="2020-09-04T06:56:00Z">
        <w:r w:rsidRPr="003D0787" w:rsidDel="00A036BD">
          <w:rPr>
            <w:b/>
            <w:sz w:val="18"/>
            <w:szCs w:val="18"/>
          </w:rPr>
          <w:delText>P</w:delText>
        </w:r>
        <w:r w:rsidR="005851C8" w:rsidRPr="003D0787" w:rsidDel="00A036BD">
          <w:rPr>
            <w:b/>
            <w:sz w:val="18"/>
            <w:szCs w:val="18"/>
          </w:rPr>
          <w:delText>oznámka</w:delText>
        </w:r>
        <w:r w:rsidRPr="003D0787" w:rsidDel="00A036BD">
          <w:rPr>
            <w:sz w:val="18"/>
            <w:szCs w:val="18"/>
          </w:rPr>
          <w:delText xml:space="preserve">: </w:delText>
        </w:r>
        <w:r w:rsidR="00A062BC" w:rsidRPr="003D0787" w:rsidDel="00A036BD">
          <w:rPr>
            <w:rStyle w:val="Intenzvnyodkaz"/>
            <w:b w:val="0"/>
            <w:bCs w:val="0"/>
            <w:smallCaps w:val="0"/>
            <w:color w:val="auto"/>
            <w:spacing w:val="0"/>
            <w:sz w:val="18"/>
            <w:szCs w:val="18"/>
            <w:u w:val="none"/>
          </w:rPr>
          <w:delText xml:space="preserve"> </w:delText>
        </w:r>
        <w:r w:rsidR="002E3B0F" w:rsidRPr="003D0787" w:rsidDel="00A036BD">
          <w:rPr>
            <w:rFonts w:eastAsia="Calibri"/>
            <w:sz w:val="18"/>
            <w:szCs w:val="18"/>
            <w:lang w:eastAsia="en-GB"/>
          </w:rPr>
          <w:delText>Prípadné nedostatky nepredstavujú vážne ohrozenie dosiahnutia cieľov projektu.</w:delText>
        </w:r>
      </w:del>
    </w:p>
    <w:p w14:paraId="65BF9E18" w14:textId="571D3EA8" w:rsidR="002E3B0F" w:rsidRPr="003D0787" w:rsidRDefault="002E3B0F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 prípade, že minimálne jeden z merateľných ukazovateľov vykazuje závažné nedostatky v nasledovných oblastiach: nereálna plánovaná hodnota, resp. nedostatočne ambiciózna plánovaná hodnota z vecného, časového alebo finančného hľadiska</w:t>
      </w:r>
      <w:r w:rsidR="00205E5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 a</w:t>
      </w:r>
      <w:r w:rsidR="00A51F2B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k</w:t>
      </w:r>
      <w:r w:rsidR="00205E5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tieto</w:t>
      </w:r>
      <w:r w:rsidR="00A51F2B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n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edostatky predstavujú vážne ohrozenie dosiahnutia cieľov projektu, 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resp.  nezodpovedajú princípu hospodárnosti z pohľadu „</w:t>
      </w:r>
      <w:proofErr w:type="spellStart"/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Value</w:t>
      </w:r>
      <w:proofErr w:type="spellEnd"/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proofErr w:type="spellStart"/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for</w:t>
      </w:r>
      <w:proofErr w:type="spellEnd"/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Money“,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t>hodnotiteľ označí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6E706D81" w14:textId="77777777" w:rsidR="00603B23" w:rsidRDefault="002E3B0F" w:rsidP="00603B23">
      <w:pPr>
        <w:pStyle w:val="prirucka"/>
        <w:spacing w:before="0" w:line="240" w:lineRule="auto"/>
        <w:ind w:left="448"/>
        <w:pPrChange w:id="37" w:author="OPaM" w:date="2020-09-04T06:50:00Z">
          <w:pPr>
            <w:spacing w:line="264" w:lineRule="auto"/>
          </w:pPr>
        </w:pPrChange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 xml:space="preserve">: </w:t>
      </w:r>
      <w:r w:rsidR="00E71028" w:rsidRPr="003D0787">
        <w:t>kapitol</w:t>
      </w:r>
      <w:r w:rsidR="00FE6CF7" w:rsidRPr="003D0787">
        <w:t>y</w:t>
      </w:r>
      <w:r w:rsidR="00E71028" w:rsidRPr="003D0787">
        <w:t xml:space="preserve"> 11. </w:t>
      </w:r>
      <w:r w:rsidR="004E51A4" w:rsidRPr="003D0787">
        <w:t>Rozpočet projektu</w:t>
      </w:r>
      <w:r w:rsidR="00FE6CF7" w:rsidRPr="003D0787">
        <w:t xml:space="preserve"> a</w:t>
      </w:r>
      <w:r w:rsidR="004E51A4" w:rsidRPr="003D0787">
        <w:t xml:space="preserve"> 10.1. Aktivity projektu a očakávané merateľné ukazovatele, </w:t>
      </w:r>
      <w:r w:rsidR="004E51A4" w:rsidRPr="00D26084">
        <w:t>Štúdia uskutočniteľnosti – Motivácia.</w:t>
      </w:r>
    </w:p>
    <w:p w14:paraId="66E83B65" w14:textId="784AF39B" w:rsidR="003843F0" w:rsidRPr="00292E56" w:rsidRDefault="003843F0" w:rsidP="00603B23">
      <w:pPr>
        <w:pStyle w:val="prirucka"/>
        <w:tabs>
          <w:tab w:val="clear" w:pos="360"/>
          <w:tab w:val="left" w:pos="284"/>
        </w:tabs>
        <w:spacing w:before="0" w:line="240" w:lineRule="auto"/>
        <w:ind w:left="284"/>
        <w:rPr>
          <w:rFonts w:cstheme="minorHAnsi"/>
          <w:b/>
          <w:szCs w:val="18"/>
          <w:rPrChange w:id="38" w:author="Ján Galvánek" w:date="2020-09-03T15:38:00Z">
            <w:rPr>
              <w:rFonts w:cstheme="minorHAnsi"/>
              <w:szCs w:val="18"/>
            </w:rPr>
          </w:rPrChange>
        </w:rPr>
      </w:pPr>
      <w:r w:rsidRPr="00292E56">
        <w:rPr>
          <w:b/>
          <w:szCs w:val="18"/>
          <w:rPrChange w:id="39" w:author="Ján Galvánek" w:date="2020-09-03T15:38:00Z">
            <w:rPr>
              <w:szCs w:val="18"/>
            </w:rPr>
          </w:rPrChange>
        </w:rPr>
        <w:t>P</w:t>
      </w:r>
      <w:r w:rsidR="00FE6CF7" w:rsidRPr="00292E56">
        <w:rPr>
          <w:b/>
          <w:szCs w:val="18"/>
          <w:rPrChange w:id="40" w:author="Ján Galvánek" w:date="2020-09-03T15:38:00Z">
            <w:rPr>
              <w:szCs w:val="18"/>
            </w:rPr>
          </w:rPrChange>
        </w:rPr>
        <w:t>oznámka</w:t>
      </w:r>
      <w:r w:rsidRPr="00292E56">
        <w:rPr>
          <w:b/>
          <w:szCs w:val="18"/>
          <w:rPrChange w:id="41" w:author="Ján Galvánek" w:date="2020-09-03T15:38:00Z">
            <w:rPr>
              <w:szCs w:val="18"/>
            </w:rPr>
          </w:rPrChange>
        </w:rPr>
        <w:t xml:space="preserve">: Nasledovné hodnotiace kritériá </w:t>
      </w:r>
      <w:ins w:id="42" w:author="OPaM" w:date="2020-09-16T13:46:00Z">
        <w:r w:rsidR="00EC0D19">
          <w:rPr>
            <w:b/>
            <w:szCs w:val="18"/>
          </w:rPr>
          <w:t xml:space="preserve">2.9 A až </w:t>
        </w:r>
      </w:ins>
      <w:ins w:id="43" w:author="OPaM" w:date="2020-09-16T13:47:00Z">
        <w:r w:rsidR="00EC0D19">
          <w:rPr>
            <w:b/>
            <w:szCs w:val="18"/>
          </w:rPr>
          <w:t xml:space="preserve">2.12 A </w:t>
        </w:r>
      </w:ins>
      <w:del w:id="44" w:author="OPaM" w:date="2020-09-16T13:39:00Z">
        <w:r w:rsidRPr="00292E56" w:rsidDel="00555484">
          <w:rPr>
            <w:b/>
            <w:szCs w:val="18"/>
            <w:rPrChange w:id="45" w:author="Ján Galvánek" w:date="2020-09-03T15:38:00Z">
              <w:rPr>
                <w:szCs w:val="18"/>
              </w:rPr>
            </w:rPrChange>
          </w:rPr>
          <w:delText>2.9A, 2.10A</w:delText>
        </w:r>
        <w:r w:rsidR="00AE5982" w:rsidRPr="00292E56" w:rsidDel="00555484">
          <w:rPr>
            <w:b/>
            <w:szCs w:val="18"/>
            <w:rPrChange w:id="46" w:author="Ján Galvánek" w:date="2020-09-03T15:38:00Z">
              <w:rPr>
                <w:szCs w:val="18"/>
              </w:rPr>
            </w:rPrChange>
          </w:rPr>
          <w:delText>,</w:delText>
        </w:r>
        <w:r w:rsidRPr="00292E56" w:rsidDel="00555484">
          <w:rPr>
            <w:b/>
            <w:szCs w:val="18"/>
            <w:rPrChange w:id="47" w:author="Ján Galvánek" w:date="2020-09-03T15:38:00Z">
              <w:rPr>
                <w:szCs w:val="18"/>
              </w:rPr>
            </w:rPrChange>
          </w:rPr>
          <w:delText xml:space="preserve"> 2.11A </w:delText>
        </w:r>
        <w:r w:rsidR="00AE5982" w:rsidRPr="00292E56" w:rsidDel="00555484">
          <w:rPr>
            <w:b/>
            <w:szCs w:val="18"/>
            <w:rPrChange w:id="48" w:author="Ján Galvánek" w:date="2020-09-03T15:38:00Z">
              <w:rPr>
                <w:szCs w:val="18"/>
              </w:rPr>
            </w:rPrChange>
          </w:rPr>
          <w:delText>a </w:delText>
        </w:r>
        <w:r w:rsidR="00AE5982" w:rsidRPr="00292E56" w:rsidDel="00555484">
          <w:rPr>
            <w:b/>
            <w:bCs/>
            <w:szCs w:val="18"/>
            <w:rPrChange w:id="49" w:author="Ján Galvánek" w:date="2020-09-03T15:38:00Z">
              <w:rPr>
                <w:bCs/>
                <w:szCs w:val="18"/>
              </w:rPr>
            </w:rPrChange>
          </w:rPr>
          <w:delText>2.12A</w:delText>
        </w:r>
        <w:r w:rsidR="00AE5982" w:rsidRPr="00292E56" w:rsidDel="00555484">
          <w:rPr>
            <w:b/>
            <w:szCs w:val="18"/>
            <w:rPrChange w:id="50" w:author="Ján Galvánek" w:date="2020-09-03T15:38:00Z">
              <w:rPr>
                <w:szCs w:val="18"/>
              </w:rPr>
            </w:rPrChange>
          </w:rPr>
          <w:delText xml:space="preserve"> </w:delText>
        </w:r>
      </w:del>
      <w:r w:rsidRPr="00292E56">
        <w:rPr>
          <w:b/>
          <w:szCs w:val="18"/>
          <w:rPrChange w:id="51" w:author="Ján Galvánek" w:date="2020-09-03T15:38:00Z">
            <w:rPr>
              <w:szCs w:val="18"/>
            </w:rPr>
          </w:rPrChange>
        </w:rPr>
        <w:t xml:space="preserve">sú hodnotené iba pre projekty, ktoré sú realizované </w:t>
      </w:r>
      <w:r w:rsidR="001E4D91" w:rsidRPr="00292E56">
        <w:rPr>
          <w:b/>
          <w:szCs w:val="18"/>
          <w:rPrChange w:id="52" w:author="Ján Galvánek" w:date="2020-09-03T15:38:00Z">
            <w:rPr>
              <w:szCs w:val="18"/>
            </w:rPr>
          </w:rPrChange>
        </w:rPr>
        <w:t xml:space="preserve">v rámci tematickej oblasti Podpora migrácie na </w:t>
      </w:r>
      <w:proofErr w:type="spellStart"/>
      <w:r w:rsidR="001E4D91" w:rsidRPr="00292E56">
        <w:rPr>
          <w:b/>
          <w:szCs w:val="18"/>
          <w:rPrChange w:id="53" w:author="Ján Galvánek" w:date="2020-09-03T15:38:00Z">
            <w:rPr>
              <w:szCs w:val="18"/>
            </w:rPr>
          </w:rPrChange>
        </w:rPr>
        <w:t>Open</w:t>
      </w:r>
      <w:proofErr w:type="spellEnd"/>
      <w:r w:rsidR="001E4D91" w:rsidRPr="00292E56">
        <w:rPr>
          <w:b/>
          <w:szCs w:val="18"/>
          <w:rPrChange w:id="54" w:author="Ján Galvánek" w:date="2020-09-03T15:38:00Z">
            <w:rPr>
              <w:szCs w:val="18"/>
            </w:rPr>
          </w:rPrChange>
        </w:rPr>
        <w:t xml:space="preserve"> </w:t>
      </w:r>
      <w:proofErr w:type="spellStart"/>
      <w:r w:rsidR="001E4D91" w:rsidRPr="00292E56">
        <w:rPr>
          <w:b/>
          <w:szCs w:val="18"/>
          <w:rPrChange w:id="55" w:author="Ján Galvánek" w:date="2020-09-03T15:38:00Z">
            <w:rPr>
              <w:szCs w:val="18"/>
            </w:rPr>
          </w:rPrChange>
        </w:rPr>
        <w:t>Source</w:t>
      </w:r>
      <w:proofErr w:type="spellEnd"/>
      <w:r w:rsidRPr="00292E56">
        <w:rPr>
          <w:rFonts w:cstheme="minorHAnsi"/>
          <w:b/>
          <w:szCs w:val="18"/>
          <w:rPrChange w:id="56" w:author="Ján Galvánek" w:date="2020-09-03T15:38:00Z">
            <w:rPr>
              <w:rFonts w:cstheme="minorHAnsi"/>
              <w:szCs w:val="18"/>
            </w:rPr>
          </w:rPrChange>
        </w:rPr>
        <w:t>.</w:t>
      </w:r>
    </w:p>
    <w:p w14:paraId="4128EDD0" w14:textId="7EB79D08" w:rsidR="00991A06" w:rsidRPr="003D0787" w:rsidRDefault="00330D48" w:rsidP="002958F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2.9A </w:t>
      </w:r>
      <w:r w:rsidR="00991A06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Príspevok projektu k zníženiu celkových nákladov na prevádzku informačných technológií vo verejnej správe</w:t>
      </w:r>
    </w:p>
    <w:p w14:paraId="23D56588" w14:textId="17521A36" w:rsidR="002958F4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Posudzuje sa príspevok projektu k zníženiu celkových nákladov na prevádzku informačných technológií vo verejnej správe na základe analýzy celkových nákladov na vlastníctvo – 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Total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Cost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of 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Ownership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(ďalej len „TCO“). </w:t>
      </w:r>
    </w:p>
    <w:p w14:paraId="4CA4D4DE" w14:textId="25D0B38D" w:rsidR="002958F4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TCO projektu 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porovnan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 prevádzkovými nákladmi nahradzovaného riešenia za obdobie 10 rokov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za podmienky rovnakej, prípadne rozšírenej funkcionality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 Hodnotiteľ preverí správnosť a reálnosť uvádzané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výpočtu a zároveň preverí splnenie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podmienky 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spočívajúcej v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rovnakej, prípadne rozšírenej funkcionalit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 navrhovaného riešenia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. </w:t>
      </w:r>
    </w:p>
    <w:p w14:paraId="5930250B" w14:textId="6A8726E8" w:rsidR="002958F4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Náklady na 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Open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Source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(tiež „OSS“) musia vykazovať jednoznačnú úsporu oproti jestvujúcemu riešeniu.</w:t>
      </w:r>
    </w:p>
    <w:p w14:paraId="7DFFEDAC" w14:textId="1C411634" w:rsidR="00991A06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označí </w:t>
      </w:r>
      <w:r w:rsidRPr="004D4C53">
        <w:rPr>
          <w:rStyle w:val="Intenzvnyodkaz"/>
          <w:bCs w:val="0"/>
          <w:smallCaps w:val="0"/>
          <w:color w:val="auto"/>
          <w:spacing w:val="0"/>
          <w:u w:val="none"/>
        </w:rPr>
        <w:t>„áno“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ak 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navrhované riešenie preukazuje úspory oproti jestvujúcemu riešeniu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</w:t>
      </w:r>
    </w:p>
    <w:p w14:paraId="2E4B2AF7" w14:textId="42F8BB5F" w:rsidR="00991A06" w:rsidRPr="003D0787" w:rsidRDefault="006645B6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označí </w:t>
      </w:r>
      <w:r w:rsidRPr="004D4C53">
        <w:rPr>
          <w:rStyle w:val="Intenzvnyodkaz"/>
          <w:bCs w:val="0"/>
          <w:smallCaps w:val="0"/>
          <w:color w:val="auto"/>
          <w:spacing w:val="0"/>
          <w:u w:val="none"/>
        </w:rPr>
        <w:t>„nie“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(do poľa komentár v hodnotiacom hárku uvedie svoje podrobné zdôvodnenie vyhodnotenia kritéria) v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 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prípade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ak navrhované riešenie nepreukazuje úspory oproti 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jestvujúcemu riešeniu. </w:t>
      </w:r>
    </w:p>
    <w:p w14:paraId="5EB475F7" w14:textId="45826008" w:rsidR="006645B6" w:rsidRPr="00B65B14" w:rsidRDefault="006645B6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</w:t>
      </w:r>
      <w:r w:rsidR="00BF445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Príloha Analýza celkových nákladov na vlastníctvo (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TCO</w:t>
      </w:r>
      <w:r w:rsidR="00BF445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Štúdia uskutočniteľnosti</w:t>
      </w:r>
      <w:r w:rsidR="003D0787"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- Popis budúceho stavu - Architektúra</w:t>
      </w:r>
    </w:p>
    <w:p w14:paraId="1B35BFC8" w14:textId="0079C1FA" w:rsidR="006645B6" w:rsidRPr="003D0787" w:rsidDel="00A036BD" w:rsidRDefault="006645B6" w:rsidP="00DC7505">
      <w:pPr>
        <w:pStyle w:val="ffffffffffffffffffffffff"/>
        <w:numPr>
          <w:ilvl w:val="0"/>
          <w:numId w:val="0"/>
        </w:numPr>
        <w:ind w:left="644" w:hanging="360"/>
        <w:rPr>
          <w:del w:id="57" w:author="OPaM" w:date="2020-09-04T06:49:00Z"/>
          <w:rStyle w:val="Intenzvnyodkaz"/>
          <w:color w:val="244061" w:themeColor="accent1" w:themeShade="80"/>
          <w:u w:val="none"/>
          <w:lang w:bidi="en-US"/>
        </w:rPr>
      </w:pPr>
    </w:p>
    <w:p w14:paraId="7A051AF8" w14:textId="0B57C4E3" w:rsidR="00DC7505" w:rsidRPr="003D0787" w:rsidRDefault="00DC7505" w:rsidP="00DC7505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2.10A </w:t>
      </w:r>
      <w:r w:rsidR="00991A06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Príspevok realizácie projektu k zefektívneniu informačných technológií vo verejnej správe</w:t>
      </w:r>
    </w:p>
    <w:p w14:paraId="21AA73F2" w14:textId="4E7CB35A" w:rsidR="004C3259" w:rsidRPr="003D0787" w:rsidRDefault="004C3259" w:rsidP="00ED1B08">
      <w:pPr>
        <w:pStyle w:val="ffffffffffffffffffffffff"/>
        <w:numPr>
          <w:ilvl w:val="0"/>
          <w:numId w:val="0"/>
        </w:numPr>
        <w:tabs>
          <w:tab w:val="clear" w:pos="360"/>
          <w:tab w:val="clear" w:pos="851"/>
          <w:tab w:val="left" w:pos="709"/>
          <w:tab w:val="left" w:pos="993"/>
        </w:tabs>
        <w:ind w:left="426"/>
        <w:rPr>
          <w:szCs w:val="22"/>
        </w:rPr>
      </w:pPr>
      <w:r w:rsidRPr="003D0787">
        <w:rPr>
          <w:szCs w:val="22"/>
        </w:rPr>
        <w:t xml:space="preserve">Posudzuje sa potenciál finančnej úspory z nasadenia a prevádzky riešenia </w:t>
      </w:r>
      <w:proofErr w:type="spellStart"/>
      <w:r w:rsidRPr="003D0787">
        <w:rPr>
          <w:szCs w:val="22"/>
        </w:rPr>
        <w:t>Open</w:t>
      </w:r>
      <w:proofErr w:type="spellEnd"/>
      <w:r w:rsidRPr="003D0787">
        <w:rPr>
          <w:szCs w:val="22"/>
        </w:rPr>
        <w:t xml:space="preserve"> </w:t>
      </w:r>
      <w:proofErr w:type="spellStart"/>
      <w:r w:rsidRPr="003D0787">
        <w:rPr>
          <w:szCs w:val="22"/>
        </w:rPr>
        <w:t>Source</w:t>
      </w:r>
      <w:proofErr w:type="spellEnd"/>
      <w:r w:rsidRPr="003D0787">
        <w:rPr>
          <w:szCs w:val="22"/>
        </w:rPr>
        <w:t xml:space="preserve"> v porovnaní s nákladmi na prevádzku jestvujúceho softvéru za obdobie 10 rokov.</w:t>
      </w:r>
    </w:p>
    <w:p w14:paraId="36867BF2" w14:textId="11114972" w:rsidR="004C3259" w:rsidRPr="003D0787" w:rsidRDefault="004C3259" w:rsidP="00ED1B08">
      <w:pPr>
        <w:pStyle w:val="ffffffffffffffffffffffff"/>
        <w:numPr>
          <w:ilvl w:val="0"/>
          <w:numId w:val="0"/>
        </w:numPr>
        <w:tabs>
          <w:tab w:val="clear" w:pos="360"/>
          <w:tab w:val="clear" w:pos="851"/>
          <w:tab w:val="left" w:pos="709"/>
          <w:tab w:val="left" w:pos="993"/>
        </w:tabs>
        <w:ind w:left="426"/>
        <w:rPr>
          <w:szCs w:val="22"/>
        </w:rPr>
      </w:pPr>
      <w:r w:rsidRPr="003D0787">
        <w:rPr>
          <w:szCs w:val="22"/>
        </w:rPr>
        <w:t>Ide o </w:t>
      </w:r>
      <w:r w:rsidRPr="003D0787">
        <w:rPr>
          <w:b/>
          <w:szCs w:val="22"/>
        </w:rPr>
        <w:t>bodované kritérium</w:t>
      </w:r>
      <w:r w:rsidRPr="003D0787">
        <w:rPr>
          <w:szCs w:val="22"/>
        </w:rPr>
        <w:t xml:space="preserve">. </w:t>
      </w:r>
      <w:r w:rsidR="003C32E8" w:rsidRPr="003D0787">
        <w:rPr>
          <w:szCs w:val="22"/>
        </w:rPr>
        <w:t>Hodnotiteľ pridelí b</w:t>
      </w:r>
      <w:r w:rsidRPr="003D0787">
        <w:rPr>
          <w:szCs w:val="22"/>
        </w:rPr>
        <w:t>odov</w:t>
      </w:r>
      <w:r w:rsidR="003C32E8" w:rsidRPr="003D0787">
        <w:rPr>
          <w:szCs w:val="22"/>
        </w:rPr>
        <w:t>ú</w:t>
      </w:r>
      <w:r w:rsidRPr="003D0787">
        <w:rPr>
          <w:szCs w:val="22"/>
        </w:rPr>
        <w:t xml:space="preserve"> hodnot</w:t>
      </w:r>
      <w:r w:rsidR="003C32E8" w:rsidRPr="003D0787">
        <w:rPr>
          <w:szCs w:val="22"/>
        </w:rPr>
        <w:t>u</w:t>
      </w:r>
      <w:r w:rsidRPr="003D0787">
        <w:rPr>
          <w:szCs w:val="22"/>
        </w:rPr>
        <w:t xml:space="preserve"> na základe potenciálu finančnej úspory </w:t>
      </w:r>
      <w:r w:rsidR="003D0787">
        <w:rPr>
          <w:szCs w:val="22"/>
        </w:rPr>
        <w:t xml:space="preserve">vyjadreného v nominálnej </w:t>
      </w:r>
      <w:r w:rsidR="003D0787" w:rsidRPr="00CE1B9D">
        <w:rPr>
          <w:szCs w:val="22"/>
        </w:rPr>
        <w:t>finančn</w:t>
      </w:r>
      <w:r w:rsidR="003D0787">
        <w:rPr>
          <w:szCs w:val="22"/>
        </w:rPr>
        <w:t>ej</w:t>
      </w:r>
      <w:r w:rsidR="003D0787" w:rsidRPr="00CE1B9D">
        <w:rPr>
          <w:szCs w:val="22"/>
        </w:rPr>
        <w:t xml:space="preserve"> úspor</w:t>
      </w:r>
      <w:r w:rsidR="003D0787">
        <w:rPr>
          <w:szCs w:val="22"/>
        </w:rPr>
        <w:t>e</w:t>
      </w:r>
      <w:r w:rsidR="003D0787" w:rsidRPr="003D0787">
        <w:rPr>
          <w:szCs w:val="22"/>
        </w:rPr>
        <w:t xml:space="preserve"> </w:t>
      </w:r>
      <w:r w:rsidRPr="003D0787">
        <w:rPr>
          <w:szCs w:val="22"/>
        </w:rPr>
        <w:t>z</w:t>
      </w:r>
      <w:r w:rsidR="003D0787">
        <w:rPr>
          <w:szCs w:val="22"/>
        </w:rPr>
        <w:t xml:space="preserve"> využitia </w:t>
      </w:r>
      <w:r w:rsidRPr="003D0787">
        <w:rPr>
          <w:szCs w:val="22"/>
        </w:rPr>
        <w:t xml:space="preserve">navrhovaného </w:t>
      </w:r>
      <w:proofErr w:type="spellStart"/>
      <w:r w:rsidRPr="003D0787">
        <w:rPr>
          <w:szCs w:val="22"/>
        </w:rPr>
        <w:t>Open</w:t>
      </w:r>
      <w:proofErr w:type="spellEnd"/>
      <w:r w:rsidRPr="003D0787">
        <w:rPr>
          <w:szCs w:val="22"/>
        </w:rPr>
        <w:t xml:space="preserve"> </w:t>
      </w:r>
      <w:proofErr w:type="spellStart"/>
      <w:r w:rsidRPr="003D0787">
        <w:rPr>
          <w:szCs w:val="22"/>
        </w:rPr>
        <w:t>Source</w:t>
      </w:r>
      <w:proofErr w:type="spellEnd"/>
      <w:r w:rsidRPr="003D0787">
        <w:rPr>
          <w:szCs w:val="22"/>
        </w:rPr>
        <w:t xml:space="preserve"> riešenia:</w:t>
      </w:r>
    </w:p>
    <w:p w14:paraId="604DBB5E" w14:textId="143F51E4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0 - 99 999 EUR – 0 bodov</w:t>
      </w:r>
    </w:p>
    <w:p w14:paraId="2119F7CA" w14:textId="0E76B77E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100 000 - 249 999 EUR – 40 bodov</w:t>
      </w:r>
    </w:p>
    <w:p w14:paraId="7C43D6C6" w14:textId="7B6A1C03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250 000 – 499 999 EUR – 45 bodov</w:t>
      </w:r>
    </w:p>
    <w:p w14:paraId="51935454" w14:textId="30C19B9F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500 000 – 999 999 EUR – 50 bodov</w:t>
      </w:r>
    </w:p>
    <w:p w14:paraId="7EC3BF15" w14:textId="7C789BA7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1 000 000 EUR a viac – 55 bodov.</w:t>
      </w:r>
    </w:p>
    <w:p w14:paraId="1BBA8EAC" w14:textId="66508AA6" w:rsidR="004C3259" w:rsidRPr="003D0787" w:rsidRDefault="004C3259" w:rsidP="00ED1B08">
      <w:pPr>
        <w:pStyle w:val="ffffffffffffffffffffffff"/>
        <w:numPr>
          <w:ilvl w:val="0"/>
          <w:numId w:val="0"/>
        </w:numPr>
        <w:tabs>
          <w:tab w:val="clear" w:pos="360"/>
          <w:tab w:val="clear" w:pos="851"/>
          <w:tab w:val="left" w:pos="709"/>
          <w:tab w:val="left" w:pos="993"/>
        </w:tabs>
        <w:ind w:left="426"/>
        <w:rPr>
          <w:b/>
          <w:bCs/>
          <w:smallCaps/>
          <w:color w:val="244061" w:themeColor="accent1" w:themeShade="80"/>
          <w:spacing w:val="5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</w:t>
      </w:r>
      <w:r w:rsidR="003D07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Príloha Analýza celkových nákladov na vlastníctvo (TCO), </w:t>
      </w:r>
      <w:r w:rsidR="003D0787" w:rsidRPr="003D0787">
        <w:t>Štúdia uskutočniteľnosti</w:t>
      </w:r>
      <w:r w:rsidR="003D0787">
        <w:t xml:space="preserve"> - </w:t>
      </w:r>
      <w:r w:rsidR="003D0787" w:rsidRPr="003D0787">
        <w:t>Popis budúceho stavu - Architektúra</w:t>
      </w:r>
    </w:p>
    <w:p w14:paraId="079B76D5" w14:textId="327DB9C6" w:rsidR="007D110A" w:rsidRPr="003D0787" w:rsidDel="00A036BD" w:rsidRDefault="007D110A" w:rsidP="004C3259">
      <w:pPr>
        <w:pStyle w:val="ffffffffffffffffffffffff"/>
        <w:numPr>
          <w:ilvl w:val="0"/>
          <w:numId w:val="0"/>
        </w:numPr>
        <w:ind w:left="644" w:hanging="360"/>
        <w:rPr>
          <w:del w:id="58" w:author="OPaM" w:date="2020-09-04T06:49:00Z"/>
          <w:rStyle w:val="Intenzvnyodkaz"/>
          <w:color w:val="244061" w:themeColor="accent1" w:themeShade="80"/>
          <w:u w:val="none"/>
          <w:lang w:bidi="en-US"/>
        </w:rPr>
      </w:pPr>
    </w:p>
    <w:p w14:paraId="34C8C19F" w14:textId="779885F9" w:rsidR="00991A06" w:rsidRPr="003D0787" w:rsidRDefault="00DC7505" w:rsidP="003C32E8">
      <w:pPr>
        <w:pStyle w:val="ffffffffffffffffffffffff"/>
        <w:numPr>
          <w:ilvl w:val="0"/>
          <w:numId w:val="0"/>
        </w:numPr>
        <w:ind w:left="644" w:hanging="360"/>
        <w:rPr>
          <w:b/>
          <w:bCs/>
          <w:smallCaps/>
          <w:color w:val="244061" w:themeColor="accent1" w:themeShade="80"/>
          <w:spacing w:val="5"/>
          <w:u w:val="singl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2.11A </w:t>
      </w:r>
      <w:r w:rsidR="00991A06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Potenciál projektu na dosiahnutie úspor z pôvodného riešenia</w:t>
      </w:r>
    </w:p>
    <w:p w14:paraId="5EB13B77" w14:textId="409B4650" w:rsidR="007D110A" w:rsidRPr="003D0787" w:rsidRDefault="007D110A" w:rsidP="00ED1B08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/>
        <w:rPr>
          <w:szCs w:val="22"/>
        </w:rPr>
      </w:pPr>
      <w:r w:rsidRPr="003D0787">
        <w:rPr>
          <w:szCs w:val="22"/>
        </w:rPr>
        <w:t xml:space="preserve">Posudzuje sa potenciál percentuálnej finančnej úspory nákladov pôvodného riešenia z nasadenia a prevádzky riešenia </w:t>
      </w:r>
      <w:proofErr w:type="spellStart"/>
      <w:r w:rsidRPr="003D0787">
        <w:rPr>
          <w:szCs w:val="22"/>
        </w:rPr>
        <w:t>Open</w:t>
      </w:r>
      <w:proofErr w:type="spellEnd"/>
      <w:r w:rsidRPr="003D0787">
        <w:rPr>
          <w:szCs w:val="22"/>
        </w:rPr>
        <w:t xml:space="preserve"> </w:t>
      </w:r>
      <w:proofErr w:type="spellStart"/>
      <w:r w:rsidRPr="003D0787">
        <w:rPr>
          <w:szCs w:val="22"/>
        </w:rPr>
        <w:t>Source</w:t>
      </w:r>
      <w:proofErr w:type="spellEnd"/>
      <w:r w:rsidRPr="003D0787">
        <w:rPr>
          <w:szCs w:val="22"/>
        </w:rPr>
        <w:t xml:space="preserve"> v porovnaní s nákladmi na prevádzku jestvujúceho softvéru za obdobie 10 rokov.</w:t>
      </w:r>
    </w:p>
    <w:p w14:paraId="46BD0089" w14:textId="6C9CC0AF" w:rsidR="007D110A" w:rsidRPr="003D0787" w:rsidRDefault="007D110A" w:rsidP="00ED1B08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/>
        <w:rPr>
          <w:szCs w:val="22"/>
        </w:rPr>
      </w:pPr>
      <w:r w:rsidRPr="003D0787">
        <w:rPr>
          <w:szCs w:val="22"/>
        </w:rPr>
        <w:t xml:space="preserve">Ide o bodované kritérium. </w:t>
      </w:r>
      <w:r w:rsidR="003C32E8" w:rsidRPr="003D0787">
        <w:rPr>
          <w:szCs w:val="22"/>
        </w:rPr>
        <w:t xml:space="preserve">Hodnotiteľ pridelí bodovú hodnotu </w:t>
      </w:r>
      <w:r w:rsidRPr="003D0787">
        <w:rPr>
          <w:szCs w:val="22"/>
        </w:rPr>
        <w:t>na základe percentuálnej hodnoty dosahovanej finančnej úspory</w:t>
      </w:r>
      <w:r w:rsidR="003D0787">
        <w:rPr>
          <w:szCs w:val="22"/>
        </w:rPr>
        <w:t xml:space="preserve"> </w:t>
      </w:r>
      <w:r w:rsidR="003D0787" w:rsidRPr="003D0787">
        <w:rPr>
          <w:szCs w:val="22"/>
        </w:rPr>
        <w:t>z</w:t>
      </w:r>
      <w:r w:rsidR="003D0787">
        <w:rPr>
          <w:szCs w:val="22"/>
        </w:rPr>
        <w:t xml:space="preserve"> využitia </w:t>
      </w:r>
      <w:r w:rsidR="003D0787" w:rsidRPr="003D0787">
        <w:rPr>
          <w:szCs w:val="22"/>
        </w:rPr>
        <w:t xml:space="preserve">navrhovaného </w:t>
      </w:r>
      <w:proofErr w:type="spellStart"/>
      <w:r w:rsidR="003D0787" w:rsidRPr="003D0787">
        <w:rPr>
          <w:szCs w:val="22"/>
        </w:rPr>
        <w:t>Open</w:t>
      </w:r>
      <w:proofErr w:type="spellEnd"/>
      <w:r w:rsidR="003D0787" w:rsidRPr="003D0787">
        <w:rPr>
          <w:szCs w:val="22"/>
        </w:rPr>
        <w:t xml:space="preserve"> </w:t>
      </w:r>
      <w:proofErr w:type="spellStart"/>
      <w:r w:rsidR="003D0787" w:rsidRPr="003D0787">
        <w:rPr>
          <w:szCs w:val="22"/>
        </w:rPr>
        <w:t>Source</w:t>
      </w:r>
      <w:proofErr w:type="spellEnd"/>
      <w:r w:rsidR="003D0787" w:rsidRPr="003D0787">
        <w:rPr>
          <w:szCs w:val="22"/>
        </w:rPr>
        <w:t xml:space="preserve"> riešenia</w:t>
      </w:r>
      <w:r w:rsidRPr="003D0787">
        <w:rPr>
          <w:szCs w:val="22"/>
        </w:rPr>
        <w:t xml:space="preserve">: </w:t>
      </w:r>
    </w:p>
    <w:p w14:paraId="5BCA56F8" w14:textId="77777777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>úspora 0 - 0,99 % - 0 bodov</w:t>
      </w:r>
    </w:p>
    <w:p w14:paraId="7C7741B4" w14:textId="77777777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>úspora 1 - 9,99 % -  20 bodov</w:t>
      </w:r>
    </w:p>
    <w:p w14:paraId="06209FE3" w14:textId="5B38FC0F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 xml:space="preserve">úspora 10 </w:t>
      </w:r>
      <w:r w:rsidR="006B2685">
        <w:rPr>
          <w:szCs w:val="22"/>
        </w:rPr>
        <w:t xml:space="preserve">- </w:t>
      </w:r>
      <w:r w:rsidRPr="003D0787">
        <w:rPr>
          <w:szCs w:val="22"/>
        </w:rPr>
        <w:t>24,99 % - 25 bodov</w:t>
      </w:r>
    </w:p>
    <w:p w14:paraId="2CA286EE" w14:textId="77777777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>úspora 25,0 - 49,99 % - 30 bodov</w:t>
      </w:r>
    </w:p>
    <w:p w14:paraId="29218D64" w14:textId="342AAF68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 xml:space="preserve">úspora 50 % a viac </w:t>
      </w:r>
      <w:r w:rsidR="006B2685">
        <w:rPr>
          <w:szCs w:val="22"/>
        </w:rPr>
        <w:t>-</w:t>
      </w:r>
      <w:r w:rsidRPr="003D0787">
        <w:rPr>
          <w:szCs w:val="22"/>
        </w:rPr>
        <w:t xml:space="preserve"> 35 bodov</w:t>
      </w:r>
    </w:p>
    <w:p w14:paraId="54D7324B" w14:textId="64267573" w:rsidR="007D110A" w:rsidRPr="00B4593F" w:rsidRDefault="007D110A" w:rsidP="00ED1B08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/>
        <w:rPr>
          <w:b/>
          <w:bCs/>
          <w:smallCaps/>
          <w:color w:val="244061" w:themeColor="accent1" w:themeShade="80"/>
          <w:spacing w:val="5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Príloha Analýza celkových nákladov na vlastníctvo (TCO), </w:t>
      </w:r>
      <w:r w:rsidR="00B4593F" w:rsidRPr="003D0787">
        <w:t>Štúdia uskutočniteľnosti</w:t>
      </w:r>
      <w:r w:rsidR="00B4593F">
        <w:t xml:space="preserve"> - </w:t>
      </w:r>
      <w:r w:rsidR="00B4593F" w:rsidRPr="003D0787">
        <w:t>Popis budúceho stavu - Architektúra</w:t>
      </w:r>
    </w:p>
    <w:p w14:paraId="6E8F1796" w14:textId="6C838972" w:rsidR="007D110A" w:rsidRPr="003D0787" w:rsidDel="00A036BD" w:rsidRDefault="007D110A">
      <w:pPr>
        <w:pStyle w:val="prirucka"/>
        <w:spacing w:before="0" w:after="0"/>
        <w:ind w:left="448"/>
        <w:rPr>
          <w:del w:id="59" w:author="OPaM" w:date="2020-09-04T06:49:00Z"/>
        </w:rPr>
        <w:pPrChange w:id="60" w:author="OPaM" w:date="2020-09-04T13:12:00Z">
          <w:pPr>
            <w:pStyle w:val="prirucka"/>
          </w:pPr>
        </w:pPrChange>
      </w:pPr>
    </w:p>
    <w:p w14:paraId="0E3EBEC5" w14:textId="3BF10AA4" w:rsidR="00991A06" w:rsidRPr="00B65B14" w:rsidRDefault="00991A06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</w:rPr>
      </w:pPr>
      <w:r w:rsidRPr="00B65B14">
        <w:rPr>
          <w:rStyle w:val="Intenzvnyodkaz"/>
          <w:color w:val="244061" w:themeColor="accent1" w:themeShade="80"/>
          <w:u w:val="none"/>
        </w:rPr>
        <w:t xml:space="preserve">2.12A Potenciál projektu pre </w:t>
      </w:r>
      <w:proofErr w:type="spellStart"/>
      <w:r w:rsidRPr="00B65B14">
        <w:rPr>
          <w:rStyle w:val="Intenzvnyodkaz"/>
          <w:color w:val="244061" w:themeColor="accent1" w:themeShade="80"/>
          <w:u w:val="none"/>
        </w:rPr>
        <w:t>interoperabilitu</w:t>
      </w:r>
      <w:proofErr w:type="spellEnd"/>
      <w:r w:rsidRPr="00B65B14">
        <w:rPr>
          <w:rStyle w:val="Intenzvnyodkaz"/>
          <w:color w:val="244061" w:themeColor="accent1" w:themeShade="80"/>
          <w:u w:val="none"/>
        </w:rPr>
        <w:t xml:space="preserve"> a opätovnú použiteľnosť navrhovaného riešenia</w:t>
      </w:r>
    </w:p>
    <w:p w14:paraId="5166E590" w14:textId="6497E818" w:rsidR="00326A18" w:rsidRPr="003D0787" w:rsidRDefault="003C32E8" w:rsidP="00326A18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Posudzuje sa </w:t>
      </w:r>
      <w:proofErr w:type="spellStart"/>
      <w:r w:rsidRPr="003D0787">
        <w:rPr>
          <w:szCs w:val="22"/>
          <w:lang w:eastAsia="sk-SK"/>
        </w:rPr>
        <w:t>interoperabilita</w:t>
      </w:r>
      <w:proofErr w:type="spellEnd"/>
      <w:r w:rsidRPr="003D0787">
        <w:rPr>
          <w:szCs w:val="22"/>
          <w:lang w:eastAsia="sk-SK"/>
        </w:rPr>
        <w:t xml:space="preserve"> a opätovná použiteľnosť navrhovaného OSS riešenia ďalšími subjektmi verejnej správy.</w:t>
      </w:r>
    </w:p>
    <w:p w14:paraId="6F9E0ECD" w14:textId="32AFCD37" w:rsidR="00326A18" w:rsidRPr="003D0787" w:rsidRDefault="00326A18" w:rsidP="00326A18">
      <w:pPr>
        <w:pStyle w:val="prirucka"/>
        <w:rPr>
          <w:szCs w:val="22"/>
        </w:rPr>
      </w:pPr>
      <w:r w:rsidRPr="003D0787">
        <w:rPr>
          <w:szCs w:val="22"/>
        </w:rPr>
        <w:t>V</w:t>
      </w:r>
      <w:r w:rsidR="00A1187F">
        <w:rPr>
          <w:szCs w:val="22"/>
        </w:rPr>
        <w:t> </w:t>
      </w:r>
      <w:r w:rsidRPr="003D0787">
        <w:rPr>
          <w:szCs w:val="22"/>
        </w:rPr>
        <w:t>prípade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ak žiadateľ uvádza, že projekt rieši špecifickú oblasť, ktorú nie je možné/vhodné reálne využívať v iných organizáciách verejnej správy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tak hodnotiteľ pridelí bodovú hodnotu </w:t>
      </w:r>
      <w:r w:rsidRPr="00B65B14">
        <w:rPr>
          <w:b/>
          <w:szCs w:val="22"/>
        </w:rPr>
        <w:t>0 bodov</w:t>
      </w:r>
      <w:r w:rsidRPr="003D0787">
        <w:rPr>
          <w:szCs w:val="22"/>
        </w:rPr>
        <w:t>. Bodovú hodnotu 0 bodov pridelí hodnotiteľ aj v prípade, ak popis potenciálu projektu absentuje úplne alebo je uvedené všeobecný,</w:t>
      </w:r>
      <w:r w:rsidR="004105A6" w:rsidRPr="003D0787">
        <w:rPr>
          <w:szCs w:val="22"/>
        </w:rPr>
        <w:t xml:space="preserve"> nekonkrétny</w:t>
      </w:r>
      <w:r w:rsidR="00B4593F">
        <w:rPr>
          <w:szCs w:val="22"/>
        </w:rPr>
        <w:t xml:space="preserve"> (bez uvedenia konkrétnej agendy kde je možné pre</w:t>
      </w:r>
      <w:r w:rsidR="00296291">
        <w:rPr>
          <w:szCs w:val="22"/>
        </w:rPr>
        <w:t xml:space="preserve"> </w:t>
      </w:r>
      <w:r w:rsidR="00B4593F">
        <w:rPr>
          <w:szCs w:val="22"/>
        </w:rPr>
        <w:t>použitie vytvoreného riešenia)</w:t>
      </w:r>
      <w:r w:rsidR="004105A6" w:rsidRPr="003D0787">
        <w:rPr>
          <w:szCs w:val="22"/>
        </w:rPr>
        <w:t>,</w:t>
      </w:r>
      <w:r w:rsidRPr="003D0787">
        <w:rPr>
          <w:szCs w:val="22"/>
        </w:rPr>
        <w:t xml:space="preserve"> resp. nerelevantný popis príspevku projektu k tejto oblasti.</w:t>
      </w:r>
    </w:p>
    <w:p w14:paraId="15D54AB3" w14:textId="1D60916C" w:rsidR="003C32E8" w:rsidRPr="003D0787" w:rsidRDefault="00326A18" w:rsidP="004105A6">
      <w:pPr>
        <w:pStyle w:val="prirucka"/>
        <w:rPr>
          <w:szCs w:val="22"/>
        </w:rPr>
      </w:pPr>
      <w:r w:rsidRPr="003D0787">
        <w:rPr>
          <w:szCs w:val="22"/>
        </w:rPr>
        <w:t>V</w:t>
      </w:r>
      <w:r w:rsidR="00A1187F">
        <w:rPr>
          <w:szCs w:val="22"/>
        </w:rPr>
        <w:t> </w:t>
      </w:r>
      <w:r w:rsidRPr="003D0787">
        <w:rPr>
          <w:szCs w:val="22"/>
        </w:rPr>
        <w:t>prípade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ak projekt uvádza konkrétne subjekty a</w:t>
      </w:r>
      <w:r w:rsidR="00B4593F">
        <w:rPr>
          <w:szCs w:val="22"/>
        </w:rPr>
        <w:t xml:space="preserve"> konkrétnu </w:t>
      </w:r>
      <w:r w:rsidRPr="003D0787">
        <w:rPr>
          <w:szCs w:val="22"/>
        </w:rPr>
        <w:t>agendu</w:t>
      </w:r>
      <w:r w:rsidR="003A7D4B">
        <w:rPr>
          <w:szCs w:val="22"/>
        </w:rPr>
        <w:t>,</w:t>
      </w:r>
      <w:r w:rsidRPr="003D0787">
        <w:rPr>
          <w:szCs w:val="22"/>
        </w:rPr>
        <w:t xml:space="preserve"> kde je možné reálne použiť jeho výstupy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hodnotiteľ pridelí bodovú hodnotu </w:t>
      </w:r>
      <w:r w:rsidRPr="00B65B14">
        <w:rPr>
          <w:b/>
          <w:szCs w:val="22"/>
        </w:rPr>
        <w:t>10 bodov</w:t>
      </w:r>
      <w:r w:rsidRPr="003D0787">
        <w:rPr>
          <w:szCs w:val="22"/>
        </w:rPr>
        <w:t>.</w:t>
      </w:r>
    </w:p>
    <w:p w14:paraId="3DA4CF93" w14:textId="114BE189" w:rsidR="00D60E7D" w:rsidRPr="00B4593F" w:rsidRDefault="00D60E7D" w:rsidP="00603B23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 w:hanging="142"/>
        <w:rPr>
          <w:b/>
          <w:bCs/>
          <w:smallCaps/>
          <w:color w:val="244061" w:themeColor="accent1" w:themeShade="80"/>
          <w:spacing w:val="5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 Zdroj: </w:t>
      </w:r>
      <w:r w:rsidRPr="003D0787">
        <w:t>Štúdia uskutočniteľnosti</w:t>
      </w:r>
      <w:r w:rsidR="00B4593F">
        <w:t xml:space="preserve"> </w:t>
      </w:r>
      <w:r w:rsidR="00B4593F" w:rsidRPr="003D0787">
        <w:t>Popis budúceho stavu - Architektúra</w:t>
      </w:r>
      <w:r w:rsidRPr="003D0787">
        <w:t xml:space="preserve">, </w:t>
      </w:r>
      <w:proofErr w:type="spellStart"/>
      <w:r w:rsidRPr="003D0787">
        <w:t>ŽoNFP</w:t>
      </w:r>
      <w:proofErr w:type="spellEnd"/>
      <w:r w:rsidRPr="003D0787">
        <w:t xml:space="preserve"> 7.3 Situácia po realizácii projektu a udržateľnosť projektu</w:t>
      </w:r>
    </w:p>
    <w:p w14:paraId="6D6153A8" w14:textId="6771B64E" w:rsidR="00D60E7D" w:rsidRPr="00A036BD" w:rsidDel="00356EEB" w:rsidRDefault="00D60E7D">
      <w:pPr>
        <w:pStyle w:val="prirucka"/>
        <w:rPr>
          <w:del w:id="61" w:author="OPaM" w:date="2020-09-04T13:11:00Z"/>
          <w:szCs w:val="22"/>
          <w:lang w:eastAsia="sk-SK"/>
          <w:rPrChange w:id="62" w:author="OPaM" w:date="2020-09-04T06:50:00Z">
            <w:rPr>
              <w:del w:id="63" w:author="OPaM" w:date="2020-09-04T13:11:00Z"/>
              <w:sz w:val="18"/>
              <w:szCs w:val="18"/>
              <w:lang w:eastAsia="sk-SK"/>
            </w:rPr>
          </w:rPrChange>
        </w:rPr>
      </w:pPr>
    </w:p>
    <w:p w14:paraId="306F2BAA" w14:textId="04FFA502" w:rsidR="001E4D91" w:rsidRPr="00A036BD" w:rsidRDefault="005851C8">
      <w:pPr>
        <w:spacing w:line="264" w:lineRule="auto"/>
        <w:jc w:val="both"/>
        <w:rPr>
          <w:rFonts w:ascii="Arial Narrow" w:hAnsi="Arial Narrow" w:cstheme="minorHAnsi"/>
          <w:b/>
          <w:sz w:val="22"/>
          <w:szCs w:val="22"/>
          <w:lang w:val="sk-SK"/>
          <w:rPrChange w:id="64" w:author="OPaM" w:date="2020-09-04T06:50:00Z">
            <w:rPr>
              <w:rFonts w:ascii="Arial Narrow" w:hAnsi="Arial Narrow" w:cstheme="minorHAnsi"/>
              <w:sz w:val="18"/>
              <w:szCs w:val="18"/>
              <w:lang w:val="sk-SK"/>
            </w:rPr>
          </w:rPrChange>
        </w:rPr>
        <w:pPrChange w:id="65" w:author="OPaM" w:date="2020-09-04T06:50:00Z">
          <w:pPr>
            <w:spacing w:line="264" w:lineRule="auto"/>
          </w:pPr>
        </w:pPrChange>
      </w:pPr>
      <w:r w:rsidRPr="00A036BD">
        <w:rPr>
          <w:rFonts w:ascii="Arial Narrow" w:hAnsi="Arial Narrow"/>
          <w:b/>
          <w:sz w:val="22"/>
          <w:szCs w:val="22"/>
          <w:lang w:val="sk-SK"/>
          <w:rPrChange w:id="66" w:author="OPaM" w:date="2020-09-04T06:50:00Z">
            <w:rPr>
              <w:rFonts w:ascii="Arial Narrow" w:hAnsi="Arial Narrow"/>
              <w:sz w:val="18"/>
              <w:szCs w:val="18"/>
              <w:lang w:val="sk-SK"/>
            </w:rPr>
          </w:rPrChange>
        </w:rPr>
        <w:t>Poznámka</w:t>
      </w:r>
      <w:r w:rsidR="00E222DD" w:rsidRPr="00A036BD">
        <w:rPr>
          <w:rFonts w:ascii="Arial Narrow" w:hAnsi="Arial Narrow"/>
          <w:b/>
          <w:sz w:val="22"/>
          <w:szCs w:val="22"/>
          <w:lang w:val="sk-SK"/>
          <w:rPrChange w:id="67" w:author="OPaM" w:date="2020-09-04T06:50:00Z">
            <w:rPr>
              <w:rFonts w:ascii="Arial Narrow" w:hAnsi="Arial Narrow"/>
              <w:sz w:val="18"/>
              <w:szCs w:val="18"/>
              <w:lang w:val="sk-SK"/>
            </w:rPr>
          </w:rPrChange>
        </w:rPr>
        <w:t>: Nasledovné hodnotiace kritériá</w:t>
      </w:r>
      <w:ins w:id="68" w:author="OPaM" w:date="2020-09-16T13:46:00Z">
        <w:r w:rsidR="00EC0D19">
          <w:rPr>
            <w:rFonts w:ascii="Arial Narrow" w:hAnsi="Arial Narrow"/>
            <w:b/>
            <w:sz w:val="22"/>
            <w:szCs w:val="22"/>
            <w:lang w:val="sk-SK"/>
          </w:rPr>
          <w:t xml:space="preserve"> 2.9 B až 2.13 B</w:t>
        </w:r>
      </w:ins>
      <w:ins w:id="69" w:author="OPaM" w:date="2020-09-16T13:41:00Z">
        <w:r w:rsidR="00555484">
          <w:rPr>
            <w:rFonts w:ascii="Arial Narrow" w:hAnsi="Arial Narrow"/>
            <w:b/>
            <w:sz w:val="22"/>
            <w:szCs w:val="22"/>
            <w:lang w:val="sk-SK"/>
          </w:rPr>
          <w:t xml:space="preserve"> </w:t>
        </w:r>
      </w:ins>
      <w:del w:id="70" w:author="OPaM" w:date="2020-09-16T13:39:00Z">
        <w:r w:rsidR="00E222DD" w:rsidRPr="00A036BD" w:rsidDel="00555484">
          <w:rPr>
            <w:rFonts w:ascii="Arial Narrow" w:hAnsi="Arial Narrow"/>
            <w:b/>
            <w:sz w:val="22"/>
            <w:szCs w:val="22"/>
            <w:lang w:val="sk-SK"/>
            <w:rPrChange w:id="71" w:author="OPaM" w:date="2020-09-04T06:50:00Z">
              <w:rPr>
                <w:rFonts w:ascii="Arial Narrow" w:hAnsi="Arial Narrow"/>
                <w:sz w:val="18"/>
                <w:szCs w:val="18"/>
                <w:lang w:val="sk-SK"/>
              </w:rPr>
            </w:rPrChange>
          </w:rPr>
          <w:delText xml:space="preserve"> 2.9B, 2.10B a 2.11B </w:delText>
        </w:r>
      </w:del>
      <w:r w:rsidR="00E222DD" w:rsidRPr="00A036BD">
        <w:rPr>
          <w:rFonts w:ascii="Arial Narrow" w:hAnsi="Arial Narrow"/>
          <w:b/>
          <w:sz w:val="22"/>
          <w:szCs w:val="22"/>
          <w:lang w:val="sk-SK"/>
          <w:rPrChange w:id="72" w:author="OPaM" w:date="2020-09-04T06:50:00Z">
            <w:rPr>
              <w:rFonts w:ascii="Arial Narrow" w:hAnsi="Arial Narrow"/>
              <w:sz w:val="18"/>
              <w:szCs w:val="18"/>
              <w:lang w:val="sk-SK"/>
            </w:rPr>
          </w:rPrChange>
        </w:rPr>
        <w:t xml:space="preserve">sú hodnotené iba pre projekty, ktoré sú realizované </w:t>
      </w:r>
      <w:r w:rsidR="001E4D91" w:rsidRPr="00A036BD">
        <w:rPr>
          <w:rFonts w:ascii="Arial Narrow" w:hAnsi="Arial Narrow"/>
          <w:b/>
          <w:sz w:val="22"/>
          <w:szCs w:val="22"/>
          <w:lang w:val="sk-SK"/>
          <w:rPrChange w:id="73" w:author="OPaM" w:date="2020-09-04T06:50:00Z">
            <w:rPr>
              <w:rFonts w:ascii="Arial Narrow" w:hAnsi="Arial Narrow"/>
              <w:sz w:val="18"/>
              <w:szCs w:val="18"/>
              <w:lang w:val="sk-SK"/>
            </w:rPr>
          </w:rPrChange>
        </w:rPr>
        <w:t xml:space="preserve">v rámci tematickej oblasti Implementácia </w:t>
      </w:r>
      <w:proofErr w:type="spellStart"/>
      <w:r w:rsidR="001E4D91" w:rsidRPr="00A036BD">
        <w:rPr>
          <w:rFonts w:ascii="Arial Narrow" w:hAnsi="Arial Narrow"/>
          <w:b/>
          <w:sz w:val="22"/>
          <w:szCs w:val="22"/>
          <w:lang w:val="sk-SK"/>
          <w:rPrChange w:id="74" w:author="OPaM" w:date="2020-09-04T06:50:00Z">
            <w:rPr>
              <w:rFonts w:ascii="Arial Narrow" w:hAnsi="Arial Narrow"/>
              <w:sz w:val="18"/>
              <w:szCs w:val="18"/>
              <w:lang w:val="sk-SK"/>
            </w:rPr>
          </w:rPrChange>
        </w:rPr>
        <w:t>chatbotu</w:t>
      </w:r>
      <w:proofErr w:type="spellEnd"/>
      <w:r w:rsidR="001E4D91" w:rsidRPr="00A036BD">
        <w:rPr>
          <w:rFonts w:ascii="Arial Narrow" w:hAnsi="Arial Narrow"/>
          <w:b/>
          <w:sz w:val="22"/>
          <w:szCs w:val="22"/>
          <w:lang w:val="sk-SK"/>
          <w:rPrChange w:id="75" w:author="OPaM" w:date="2020-09-04T06:50:00Z">
            <w:rPr>
              <w:rFonts w:ascii="Arial Narrow" w:hAnsi="Arial Narrow"/>
              <w:sz w:val="18"/>
              <w:szCs w:val="18"/>
              <w:lang w:val="sk-SK"/>
            </w:rPr>
          </w:rPrChange>
        </w:rPr>
        <w:t xml:space="preserve"> v portáloch verejnej správy</w:t>
      </w:r>
      <w:r w:rsidR="001E4D91" w:rsidRPr="00A036BD">
        <w:rPr>
          <w:rFonts w:ascii="Arial Narrow" w:hAnsi="Arial Narrow" w:cstheme="minorHAnsi"/>
          <w:b/>
          <w:sz w:val="22"/>
          <w:szCs w:val="22"/>
          <w:lang w:val="sk-SK"/>
          <w:rPrChange w:id="76" w:author="OPaM" w:date="2020-09-04T06:50:00Z">
            <w:rPr>
              <w:rFonts w:ascii="Arial Narrow" w:hAnsi="Arial Narrow" w:cstheme="minorHAnsi"/>
              <w:sz w:val="18"/>
              <w:szCs w:val="18"/>
              <w:lang w:val="sk-SK"/>
            </w:rPr>
          </w:rPrChange>
        </w:rPr>
        <w:t>.</w:t>
      </w:r>
    </w:p>
    <w:p w14:paraId="744A6FE6" w14:textId="17F99B1C" w:rsidR="00991A06" w:rsidRPr="00B65B14" w:rsidRDefault="00FB20C1" w:rsidP="00B65B14">
      <w:pPr>
        <w:pStyle w:val="ffffffffffffffffffffffff"/>
        <w:numPr>
          <w:ilvl w:val="0"/>
          <w:numId w:val="0"/>
        </w:numPr>
        <w:tabs>
          <w:tab w:val="clear" w:pos="851"/>
        </w:tabs>
        <w:ind w:left="284"/>
        <w:rPr>
          <w:rStyle w:val="Intenzvnyodkaz"/>
          <w:color w:val="244061" w:themeColor="accent1" w:themeShade="80"/>
          <w:u w:val="none"/>
        </w:rPr>
      </w:pPr>
      <w:r w:rsidRPr="00B65B14">
        <w:rPr>
          <w:rStyle w:val="Intenzvnyodkaz"/>
          <w:color w:val="244061" w:themeColor="accent1" w:themeShade="80"/>
          <w:u w:val="none"/>
        </w:rPr>
        <w:t xml:space="preserve">2.9B </w:t>
      </w:r>
      <w:r w:rsidR="00991A06" w:rsidRPr="00B65B14">
        <w:rPr>
          <w:rStyle w:val="Intenzvnyodkaz"/>
          <w:color w:val="244061" w:themeColor="accent1" w:themeShade="80"/>
          <w:u w:val="none"/>
        </w:rPr>
        <w:t>Navrhované riešenie obsahuje zabezpečenie prístupnosti v súlade so Smernicou Európskeho parlamentu a Rady (E</w:t>
      </w:r>
      <w:r w:rsidR="00640166">
        <w:rPr>
          <w:rStyle w:val="Intenzvnyodkaz"/>
          <w:color w:val="244061" w:themeColor="accent1" w:themeShade="80"/>
          <w:u w:val="none"/>
        </w:rPr>
        <w:t>Ú</w:t>
      </w:r>
      <w:r w:rsidR="00991A06" w:rsidRPr="00B65B14">
        <w:rPr>
          <w:rStyle w:val="Intenzvnyodkaz"/>
          <w:color w:val="244061" w:themeColor="accent1" w:themeShade="80"/>
          <w:u w:val="none"/>
        </w:rPr>
        <w:t>) 2016/2102 z 26. októbra 2016 o prístupnosti webových sídel a mobilných aplikácií subjektov verejného sektora a harmonizovaným štandardom EN 301</w:t>
      </w:r>
      <w:r w:rsidR="00537962">
        <w:rPr>
          <w:rStyle w:val="Intenzvnyodkaz"/>
          <w:color w:val="244061" w:themeColor="accent1" w:themeShade="80"/>
          <w:u w:val="none"/>
        </w:rPr>
        <w:t> 549 pre webové sídla a mobilné aplikácie</w:t>
      </w:r>
    </w:p>
    <w:p w14:paraId="605304EB" w14:textId="1CB798EE" w:rsidR="00991A06" w:rsidRPr="003D0787" w:rsidRDefault="00991A06" w:rsidP="00991A0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Posudzuje sa</w:t>
      </w:r>
      <w:r w:rsidR="003A7D4B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rFonts w:ascii="Arial" w:hAnsi="Arial" w:cs="Arial"/>
          <w:b w:val="0"/>
          <w:bCs w:val="0"/>
          <w:smallCaps w:val="0"/>
          <w:color w:val="auto"/>
          <w:spacing w:val="0"/>
          <w:u w:val="none"/>
        </w:rPr>
        <w:t>č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 navrhovan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rie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enie </w:t>
      </w:r>
      <w:r w:rsidR="003A7D4B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obsahuje zabezpečenie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stupnosti digit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lneho obsahu v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ú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lade so Smernicou Eur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pskeho parlamentu a Rady (EÚ) 2016/2102 z 26. októbra 2016 o prístupnosti webových sídel a mobilných aplikácií subjektov verejného sektora a harmonizovaným štandardom EN 301 549 pre webové sídla a mobilné aplikácie.</w:t>
      </w:r>
    </w:p>
    <w:p w14:paraId="6BF0A26E" w14:textId="29ACA153" w:rsidR="00991A06" w:rsidRPr="003D0787" w:rsidRDefault="00991A06" w:rsidP="00991A0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Hodnotiteľ označí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ak navrhované riešenie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obsahuje zabezpečenie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prístupnosti digitálneho obsahu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je v súlade so Smernicou Eur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pskeho parlamentu a Rady (EÚ) 2016/2102 z 26. okt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bra 2016 o pr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stupnosti webov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ch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del a mobilných aplikácií subjektov verejného sektora a harmonizovaným štandardom EN 301 549 pre webové sídla a mobilné aplikácie</w:t>
      </w:r>
      <w:r w:rsid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– t.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j. p</w:t>
      </w:r>
      <w:r w:rsidR="00FE20B8" w:rsidRP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odmienkou je optimalizácia digitálneho obsahu, formulárov, služieb a zabezpečenie ich prístupnosti pred, resp. v rámci procesu nasadenia </w:t>
      </w:r>
      <w:proofErr w:type="spellStart"/>
      <w:r w:rsidR="00FE20B8" w:rsidRP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chatbotu</w:t>
      </w:r>
      <w:proofErr w:type="spellEnd"/>
      <w:r w:rsidR="00FE20B8" w:rsidRP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</w:t>
      </w:r>
    </w:p>
    <w:p w14:paraId="099447DB" w14:textId="3CA668E8" w:rsidR="00991A06" w:rsidRPr="003D0787" w:rsidRDefault="00991A06" w:rsidP="00991A06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 prípade, že navrhované riešenie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neobsahuje zabezpečenie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prístupnosti digitálneho obsahu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 </w:t>
      </w:r>
      <w:r w:rsidR="00626869" w:rsidRPr="003D0787">
        <w:rPr>
          <w:szCs w:val="22"/>
        </w:rPr>
        <w:t>navrhované riešenie</w:t>
      </w:r>
      <w:r w:rsidRPr="003D0787">
        <w:rPr>
          <w:szCs w:val="22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nie je v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ú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lade so Smernicou Eur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pskeho parlamentu a Rady (EÚ) 2016/2102 z 26. okt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bra 2016 o pr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stupnosti webov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ch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del a mobiln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ch aplik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ci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subjektov verejn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 sektora a/alebo harmonizovan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m 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tandardom EN 301 549 pre webov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dla a mobiln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aplik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cie</w:t>
      </w:r>
      <w:r w:rsidR="00537962">
        <w:t>, h</w:t>
      </w:r>
      <w:r w:rsidRPr="003D0787">
        <w:t>odnotiteľ označí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33B634BC" w14:textId="77777777" w:rsidR="00991A06" w:rsidRPr="003D0787" w:rsidRDefault="00991A06" w:rsidP="00991A06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Zdroj:</w:t>
      </w:r>
      <w:r w:rsidRPr="003D0787">
        <w:rPr>
          <w:rStyle w:val="Intenzvnyodkaz"/>
          <w:b w:val="0"/>
          <w:bCs w:val="0"/>
          <w:smallCaps w:val="0"/>
          <w:color w:val="FF0000"/>
          <w:spacing w:val="0"/>
          <w:u w:val="none"/>
        </w:rPr>
        <w:t xml:space="preserve"> </w:t>
      </w:r>
      <w:proofErr w:type="spellStart"/>
      <w:r w:rsidRPr="003D0787">
        <w:t>ŽoNFP</w:t>
      </w:r>
      <w:proofErr w:type="spellEnd"/>
      <w:r w:rsidRPr="003D0787">
        <w:t xml:space="preserve">: kapitola 7.2 Spôsob realizácie aktivít, Štúdia uskutočniteľnosti - </w:t>
      </w:r>
      <w:r w:rsidRPr="003D0787">
        <w:rPr>
          <w:color w:val="000000"/>
          <w:szCs w:val="22"/>
          <w:lang w:eastAsia="en-GB"/>
        </w:rPr>
        <w:t>Popis budúceho stavu</w:t>
      </w:r>
    </w:p>
    <w:p w14:paraId="1B9B7909" w14:textId="0F874CBF" w:rsidR="00991A06" w:rsidRPr="003D0787" w:rsidDel="00A036BD" w:rsidRDefault="00991A06" w:rsidP="00991A06">
      <w:pPr>
        <w:pStyle w:val="ffffffffffffffffffffffff"/>
        <w:numPr>
          <w:ilvl w:val="0"/>
          <w:numId w:val="0"/>
        </w:numPr>
        <w:rPr>
          <w:del w:id="77" w:author="OPaM" w:date="2020-09-04T06:49:00Z"/>
          <w:rStyle w:val="Intenzvnyodkaz"/>
          <w:color w:val="244061" w:themeColor="accent1" w:themeShade="80"/>
          <w:u w:val="none"/>
          <w:lang w:bidi="en-US"/>
        </w:rPr>
      </w:pPr>
    </w:p>
    <w:p w14:paraId="0171759D" w14:textId="4B883DD9" w:rsidR="00DC7505" w:rsidRPr="003D0787" w:rsidRDefault="00FB20C1" w:rsidP="00DC7505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2.10</w:t>
      </w:r>
      <w:r w:rsidR="00DC7505" w:rsidRPr="003D0787">
        <w:rPr>
          <w:rStyle w:val="Intenzvnyodkaz"/>
          <w:color w:val="244061" w:themeColor="accent1" w:themeShade="80"/>
          <w:u w:val="none"/>
          <w:lang w:bidi="en-US"/>
        </w:rPr>
        <w:t xml:space="preserve">B </w:t>
      </w:r>
      <w:r w:rsidR="00626869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 xml:space="preserve">Miera technologickej náročnosti </w:t>
      </w:r>
      <w:proofErr w:type="spellStart"/>
      <w:r w:rsidR="00626869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chatbotu</w:t>
      </w:r>
      <w:proofErr w:type="spellEnd"/>
      <w:r w:rsidR="00626869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 xml:space="preserve"> v portáloch verejnej správy</w:t>
      </w:r>
    </w:p>
    <w:p w14:paraId="4555F733" w14:textId="0DF93E3D" w:rsidR="005C35F1" w:rsidRPr="003D0787" w:rsidRDefault="005C35F1" w:rsidP="00FD5A49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szCs w:val="22"/>
          <w:lang w:eastAsia="sk-SK"/>
        </w:rPr>
        <w:t>Posudzuje sa miera technologickej úrovne a funkcionality navrhovaného riešenia automatickej komunikačnej platformy.</w:t>
      </w:r>
    </w:p>
    <w:p w14:paraId="2D726AE4" w14:textId="06799013" w:rsidR="005C35F1" w:rsidRPr="003D0787" w:rsidRDefault="00C51F0A" w:rsidP="005C35F1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Ide o </w:t>
      </w:r>
      <w:r w:rsidRPr="003D0787">
        <w:rPr>
          <w:b/>
          <w:szCs w:val="22"/>
          <w:lang w:eastAsia="sk-SK"/>
        </w:rPr>
        <w:t>bodované kritérium</w:t>
      </w:r>
      <w:r w:rsidR="005C35F1" w:rsidRPr="003D0787">
        <w:rPr>
          <w:szCs w:val="22"/>
          <w:lang w:eastAsia="sk-SK"/>
        </w:rPr>
        <w:t xml:space="preserve">. </w:t>
      </w:r>
      <w:r w:rsidR="00FB3015">
        <w:rPr>
          <w:szCs w:val="22"/>
          <w:lang w:eastAsia="sk-SK"/>
        </w:rPr>
        <w:t xml:space="preserve">Žiadateľ má povinnosť rozpracovať svoje riešenie v rámci nižšie uvedených typizovaných oblastí. </w:t>
      </w:r>
      <w:r w:rsidR="00FE20B8">
        <w:rPr>
          <w:szCs w:val="22"/>
        </w:rPr>
        <w:t>Projekt môže obsahovať viacero typov riešení súčasne,</w:t>
      </w:r>
      <w:r w:rsidR="00FE20B8" w:rsidRPr="003D0787">
        <w:rPr>
          <w:szCs w:val="22"/>
          <w:lang w:eastAsia="sk-SK"/>
        </w:rPr>
        <w:t xml:space="preserve"> </w:t>
      </w:r>
      <w:r w:rsidR="00FE20B8">
        <w:rPr>
          <w:szCs w:val="22"/>
          <w:lang w:eastAsia="sk-SK"/>
        </w:rPr>
        <w:t>h</w:t>
      </w:r>
      <w:r w:rsidR="005C35F1" w:rsidRPr="003D0787">
        <w:rPr>
          <w:szCs w:val="22"/>
          <w:lang w:eastAsia="sk-SK"/>
        </w:rPr>
        <w:t xml:space="preserve">odnotiteľ pridelí bodovú hodnotu </w:t>
      </w:r>
      <w:r w:rsidR="00FE20B8">
        <w:rPr>
          <w:szCs w:val="22"/>
          <w:lang w:eastAsia="sk-SK"/>
        </w:rPr>
        <w:t xml:space="preserve">na základe najvyššej dosahovanej úrovne </w:t>
      </w:r>
      <w:r w:rsidR="005C35F1" w:rsidRPr="003D0787">
        <w:rPr>
          <w:szCs w:val="22"/>
          <w:lang w:eastAsia="sk-SK"/>
        </w:rPr>
        <w:t>nasledovne:</w:t>
      </w:r>
    </w:p>
    <w:p w14:paraId="7BD8DC86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proofErr w:type="spellStart"/>
      <w:r w:rsidRPr="003D0787">
        <w:rPr>
          <w:szCs w:val="22"/>
          <w:lang w:eastAsia="sk-SK"/>
        </w:rPr>
        <w:t>Chatbot</w:t>
      </w:r>
      <w:proofErr w:type="spellEnd"/>
      <w:r w:rsidRPr="003D0787">
        <w:rPr>
          <w:szCs w:val="22"/>
          <w:lang w:eastAsia="sk-SK"/>
        </w:rPr>
        <w:t xml:space="preserve"> poskytuje reakcie na báze predvolených menu a tlačidiel – </w:t>
      </w:r>
      <w:r w:rsidRPr="00B65B14">
        <w:rPr>
          <w:b/>
          <w:szCs w:val="22"/>
          <w:lang w:eastAsia="sk-SK"/>
        </w:rPr>
        <w:t>15 bodov</w:t>
      </w:r>
    </w:p>
    <w:p w14:paraId="4990F8A4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proofErr w:type="spellStart"/>
      <w:r w:rsidRPr="003D0787">
        <w:rPr>
          <w:szCs w:val="22"/>
          <w:lang w:eastAsia="sk-SK"/>
        </w:rPr>
        <w:t>Chatbot</w:t>
      </w:r>
      <w:proofErr w:type="spellEnd"/>
      <w:r w:rsidRPr="003D0787">
        <w:rPr>
          <w:szCs w:val="22"/>
          <w:lang w:eastAsia="sk-SK"/>
        </w:rPr>
        <w:t xml:space="preserve"> poskytuje reakcie na základe rozoznávania kľúčových slov v zadávanom texte – </w:t>
      </w:r>
      <w:r w:rsidRPr="00B65B14">
        <w:rPr>
          <w:b/>
          <w:szCs w:val="22"/>
          <w:lang w:eastAsia="sk-SK"/>
        </w:rPr>
        <w:t>20 bodov</w:t>
      </w:r>
    </w:p>
    <w:p w14:paraId="74450EDC" w14:textId="796A02AC" w:rsidR="005C35F1" w:rsidRPr="00B65B14" w:rsidRDefault="005C35F1" w:rsidP="005C35F1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proofErr w:type="spellStart"/>
      <w:r w:rsidRPr="003D0787">
        <w:rPr>
          <w:szCs w:val="22"/>
          <w:lang w:eastAsia="sk-SK"/>
        </w:rPr>
        <w:t>Chatbot</w:t>
      </w:r>
      <w:proofErr w:type="spellEnd"/>
      <w:r w:rsidRPr="003D0787">
        <w:rPr>
          <w:szCs w:val="22"/>
          <w:lang w:eastAsia="sk-SK"/>
        </w:rPr>
        <w:t xml:space="preserve"> obsahuje </w:t>
      </w:r>
      <w:proofErr w:type="spellStart"/>
      <w:r w:rsidRPr="003D0787">
        <w:rPr>
          <w:szCs w:val="22"/>
          <w:lang w:eastAsia="sk-SK"/>
        </w:rPr>
        <w:t>kontextuálne</w:t>
      </w:r>
      <w:proofErr w:type="spellEnd"/>
      <w:r w:rsidRPr="003D0787">
        <w:rPr>
          <w:szCs w:val="22"/>
          <w:lang w:eastAsia="sk-SK"/>
        </w:rPr>
        <w:t xml:space="preserve"> schopnosti rozoznávania významu zadávanej požiadavky využitím samostatného učenia a umelej</w:t>
      </w:r>
      <w:r w:rsidRPr="003D0787">
        <w:rPr>
          <w:szCs w:val="22"/>
        </w:rPr>
        <w:t xml:space="preserve"> inteligencie – </w:t>
      </w:r>
      <w:r w:rsidRPr="00B65B14">
        <w:rPr>
          <w:b/>
          <w:szCs w:val="22"/>
          <w:lang w:eastAsia="sk-SK"/>
        </w:rPr>
        <w:t>30 bodov</w:t>
      </w:r>
    </w:p>
    <w:p w14:paraId="2AFFF399" w14:textId="5713727B" w:rsidR="00DC7505" w:rsidRPr="003D0787" w:rsidRDefault="00C51F0A" w:rsidP="00AF1DDF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Zdroj:</w:t>
      </w:r>
      <w:r w:rsidRPr="003D0787">
        <w:rPr>
          <w:rStyle w:val="Intenzvnyodkaz"/>
          <w:b w:val="0"/>
          <w:bCs w:val="0"/>
          <w:smallCaps w:val="0"/>
          <w:color w:val="FF0000"/>
          <w:spacing w:val="0"/>
          <w:u w:val="none"/>
        </w:rPr>
        <w:t xml:space="preserve"> </w:t>
      </w:r>
      <w:proofErr w:type="spellStart"/>
      <w:r w:rsidRPr="003D0787">
        <w:t>ŽoNFP</w:t>
      </w:r>
      <w:proofErr w:type="spellEnd"/>
      <w:r w:rsidRPr="003D0787">
        <w:t>: kapitol</w:t>
      </w:r>
      <w:r w:rsidR="00FE6CF7" w:rsidRPr="003D0787">
        <w:t>y</w:t>
      </w:r>
      <w:r w:rsidRPr="003D0787">
        <w:t xml:space="preserve"> 7.2 Spôsob realizácie aktivít projektu a 7.3 Situácia po realizácii projektu a udržateľnosť projektu</w:t>
      </w:r>
      <w:r w:rsidR="00377ABF" w:rsidRPr="003D0787">
        <w:t>, Š</w:t>
      </w:r>
      <w:r w:rsidRPr="003D0787">
        <w:t>túdia uskutočniteľnosti</w:t>
      </w:r>
      <w:r w:rsidR="00CC5F32" w:rsidRPr="003D0787">
        <w:t xml:space="preserve"> </w:t>
      </w:r>
      <w:r w:rsidR="00FE20B8">
        <w:t xml:space="preserve">- </w:t>
      </w:r>
      <w:r w:rsidR="00FE20B8" w:rsidRPr="003D0787">
        <w:t xml:space="preserve">Popis budúceho stavu </w:t>
      </w:r>
      <w:r w:rsidR="00FE20B8">
        <w:t>–</w:t>
      </w:r>
      <w:r w:rsidR="00FE20B8" w:rsidRPr="003D0787">
        <w:t xml:space="preserve"> Architektúra</w:t>
      </w:r>
    </w:p>
    <w:p w14:paraId="5092E375" w14:textId="0C0F71B2" w:rsidR="005C35F1" w:rsidRPr="00B65B14" w:rsidDel="00A036BD" w:rsidRDefault="005C35F1" w:rsidP="00B65B14">
      <w:pPr>
        <w:pStyle w:val="ffffffffffffffffffffffff"/>
        <w:numPr>
          <w:ilvl w:val="0"/>
          <w:numId w:val="0"/>
        </w:numPr>
        <w:ind w:left="644" w:hanging="360"/>
        <w:rPr>
          <w:del w:id="78" w:author="OPaM" w:date="2020-09-04T06:49:00Z"/>
          <w:rStyle w:val="Intenzvnyodkaz"/>
          <w:color w:val="244061" w:themeColor="accent1" w:themeShade="80"/>
          <w:u w:val="none"/>
          <w:lang w:bidi="en-US"/>
        </w:rPr>
      </w:pPr>
    </w:p>
    <w:p w14:paraId="78B9BF67" w14:textId="72685506" w:rsidR="00DC7505" w:rsidRPr="003D0787" w:rsidRDefault="00DC7505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2.11B </w:t>
      </w:r>
      <w:r w:rsidR="00626869" w:rsidRPr="00B65B14">
        <w:rPr>
          <w:rStyle w:val="Intenzvnyodkaz"/>
          <w:color w:val="244061" w:themeColor="accent1" w:themeShade="80"/>
          <w:u w:val="none"/>
        </w:rPr>
        <w:t xml:space="preserve">Rozsah smerovania komunikácie klient - </w:t>
      </w:r>
      <w:proofErr w:type="spellStart"/>
      <w:r w:rsidR="00626869" w:rsidRPr="00B65B14">
        <w:rPr>
          <w:rStyle w:val="Intenzvnyodkaz"/>
          <w:color w:val="244061" w:themeColor="accent1" w:themeShade="80"/>
          <w:u w:val="none"/>
        </w:rPr>
        <w:t>chatbot</w:t>
      </w:r>
      <w:proofErr w:type="spellEnd"/>
    </w:p>
    <w:p w14:paraId="06905078" w14:textId="77777777" w:rsidR="005C35F1" w:rsidRPr="003D0787" w:rsidRDefault="005C35F1" w:rsidP="005C35F1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Posudzujú sa možnosti iniciácie a smerovania toku informácií medzi </w:t>
      </w:r>
      <w:proofErr w:type="spellStart"/>
      <w:r w:rsidRPr="003D0787">
        <w:rPr>
          <w:szCs w:val="22"/>
          <w:lang w:eastAsia="sk-SK"/>
        </w:rPr>
        <w:t>chatbotom</w:t>
      </w:r>
      <w:proofErr w:type="spellEnd"/>
      <w:r w:rsidRPr="003D0787">
        <w:rPr>
          <w:szCs w:val="22"/>
          <w:lang w:eastAsia="sk-SK"/>
        </w:rPr>
        <w:t xml:space="preserve"> a občanom/klientom v navrhovanom riešení.</w:t>
      </w:r>
    </w:p>
    <w:p w14:paraId="0B0E92C1" w14:textId="526DD43F" w:rsidR="005C35F1" w:rsidRPr="003D0787" w:rsidRDefault="005C35F1" w:rsidP="005C35F1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Ide o bodované kritérium. </w:t>
      </w:r>
      <w:r w:rsidR="0037709C">
        <w:rPr>
          <w:szCs w:val="22"/>
          <w:lang w:eastAsia="sk-SK"/>
        </w:rPr>
        <w:t xml:space="preserve">Žiadateľ má povinnosť rozpracovať svoje riešenie v rámci jednej z nižšie uvedených typizovaných oblastí. </w:t>
      </w:r>
      <w:r w:rsidRPr="003D0787">
        <w:rPr>
          <w:szCs w:val="22"/>
          <w:lang w:eastAsia="sk-SK"/>
        </w:rPr>
        <w:t xml:space="preserve">Hodnotiteľ pridelí bodovú hodnotu </w:t>
      </w:r>
      <w:r w:rsidR="002732F2">
        <w:rPr>
          <w:szCs w:val="22"/>
          <w:lang w:eastAsia="sk-SK"/>
        </w:rPr>
        <w:t xml:space="preserve">na základe poskytnutého podrobného popisu žiadateľa </w:t>
      </w:r>
      <w:r w:rsidRPr="003D0787">
        <w:rPr>
          <w:szCs w:val="22"/>
          <w:lang w:eastAsia="sk-SK"/>
        </w:rPr>
        <w:t>nasledovne:</w:t>
      </w:r>
    </w:p>
    <w:p w14:paraId="589DDB92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Projekt navrhuje výlučne smerovanie informácií na základe priameho podnetu (otázky) občana – tzv. </w:t>
      </w:r>
      <w:proofErr w:type="spellStart"/>
      <w:r w:rsidRPr="003D0787">
        <w:rPr>
          <w:szCs w:val="22"/>
          <w:lang w:eastAsia="sk-SK"/>
        </w:rPr>
        <w:t>pull</w:t>
      </w:r>
      <w:proofErr w:type="spellEnd"/>
      <w:r w:rsidRPr="003D0787">
        <w:rPr>
          <w:szCs w:val="22"/>
          <w:lang w:eastAsia="sk-SK"/>
        </w:rPr>
        <w:t xml:space="preserve"> mód – </w:t>
      </w:r>
      <w:r w:rsidRPr="00B65B14">
        <w:rPr>
          <w:b/>
          <w:szCs w:val="22"/>
          <w:lang w:eastAsia="sk-SK"/>
        </w:rPr>
        <w:t>5  bodov</w:t>
      </w:r>
    </w:p>
    <w:p w14:paraId="3AFD5AF6" w14:textId="77777777" w:rsidR="005C35F1" w:rsidRPr="00B65B14" w:rsidRDefault="005C35F1" w:rsidP="005C35F1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r w:rsidRPr="003D0787">
        <w:rPr>
          <w:szCs w:val="22"/>
          <w:lang w:eastAsia="sk-SK"/>
        </w:rPr>
        <w:t xml:space="preserve">Projekt navrhuje možnosť obojstrannej iniciácie informácií – tzv. </w:t>
      </w:r>
      <w:proofErr w:type="spellStart"/>
      <w:r w:rsidRPr="003D0787">
        <w:rPr>
          <w:szCs w:val="22"/>
          <w:lang w:eastAsia="sk-SK"/>
        </w:rPr>
        <w:t>pull</w:t>
      </w:r>
      <w:proofErr w:type="spellEnd"/>
      <w:r w:rsidRPr="003D0787">
        <w:rPr>
          <w:szCs w:val="22"/>
          <w:lang w:eastAsia="sk-SK"/>
        </w:rPr>
        <w:t xml:space="preserve"> a </w:t>
      </w:r>
      <w:proofErr w:type="spellStart"/>
      <w:r w:rsidRPr="003D0787">
        <w:rPr>
          <w:szCs w:val="22"/>
          <w:lang w:eastAsia="sk-SK"/>
        </w:rPr>
        <w:t>push</w:t>
      </w:r>
      <w:proofErr w:type="spellEnd"/>
      <w:r w:rsidRPr="003D0787">
        <w:rPr>
          <w:szCs w:val="22"/>
          <w:lang w:eastAsia="sk-SK"/>
        </w:rPr>
        <w:t xml:space="preserve"> mód – </w:t>
      </w:r>
      <w:r w:rsidRPr="00B65B14">
        <w:rPr>
          <w:b/>
          <w:szCs w:val="22"/>
          <w:lang w:eastAsia="sk-SK"/>
        </w:rPr>
        <w:t>8 bodov</w:t>
      </w:r>
    </w:p>
    <w:p w14:paraId="4F1C2CF9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Projekt navrhuje možnosť obojstrannej iniciácie informácií – tzv. </w:t>
      </w:r>
      <w:proofErr w:type="spellStart"/>
      <w:r w:rsidRPr="003D0787">
        <w:rPr>
          <w:szCs w:val="22"/>
          <w:lang w:eastAsia="sk-SK"/>
        </w:rPr>
        <w:t>pull</w:t>
      </w:r>
      <w:proofErr w:type="spellEnd"/>
      <w:r w:rsidRPr="003D0787">
        <w:rPr>
          <w:szCs w:val="22"/>
          <w:lang w:eastAsia="sk-SK"/>
        </w:rPr>
        <w:t xml:space="preserve"> a </w:t>
      </w:r>
      <w:proofErr w:type="spellStart"/>
      <w:r w:rsidRPr="003D0787">
        <w:rPr>
          <w:szCs w:val="22"/>
          <w:lang w:eastAsia="sk-SK"/>
        </w:rPr>
        <w:t>push</w:t>
      </w:r>
      <w:proofErr w:type="spellEnd"/>
      <w:r w:rsidRPr="003D0787">
        <w:rPr>
          <w:szCs w:val="22"/>
          <w:lang w:eastAsia="sk-SK"/>
        </w:rPr>
        <w:t xml:space="preserve"> mód s využitím RPA (Robotická procesná automatizácia) – </w:t>
      </w:r>
      <w:r w:rsidRPr="00B65B14">
        <w:rPr>
          <w:b/>
          <w:szCs w:val="22"/>
          <w:lang w:eastAsia="sk-SK"/>
        </w:rPr>
        <w:t>10 bodov</w:t>
      </w:r>
    </w:p>
    <w:p w14:paraId="0187F1B6" w14:textId="201BCF99" w:rsidR="005C35F1" w:rsidRPr="003D0787" w:rsidRDefault="005C35F1" w:rsidP="005C35F1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Zdroj:</w:t>
      </w:r>
      <w:r w:rsidRPr="003D0787">
        <w:rPr>
          <w:rStyle w:val="Intenzvnyodkaz"/>
          <w:b w:val="0"/>
          <w:bCs w:val="0"/>
          <w:smallCaps w:val="0"/>
          <w:color w:val="FF0000"/>
          <w:spacing w:val="0"/>
          <w:u w:val="none"/>
        </w:rPr>
        <w:t xml:space="preserve"> </w:t>
      </w:r>
      <w:proofErr w:type="spellStart"/>
      <w:r w:rsidRPr="003D0787">
        <w:t>ŽoNFP</w:t>
      </w:r>
      <w:proofErr w:type="spellEnd"/>
      <w:r w:rsidRPr="003D0787">
        <w:t xml:space="preserve">: kapitoly 7.2 Spôsob realizácie aktivít projektu a 7.3 Situácia po realizácii projektu a udržateľnosť projektu, Štúdia uskutočniteľnosti </w:t>
      </w:r>
      <w:r w:rsidR="00200715">
        <w:t xml:space="preserve">- </w:t>
      </w:r>
      <w:r w:rsidR="00200715" w:rsidRPr="003D0787">
        <w:t xml:space="preserve">Popis budúceho stavu </w:t>
      </w:r>
      <w:r w:rsidR="00200715">
        <w:t>–</w:t>
      </w:r>
      <w:r w:rsidR="00200715" w:rsidRPr="003D0787">
        <w:t xml:space="preserve"> Architektúra</w:t>
      </w:r>
    </w:p>
    <w:p w14:paraId="2841BF5C" w14:textId="2519AC59" w:rsidR="005C35F1" w:rsidRPr="003D0787" w:rsidDel="00A036BD" w:rsidRDefault="005C35F1" w:rsidP="00626869">
      <w:pPr>
        <w:pStyle w:val="ffffffffffffffffffffffff"/>
        <w:numPr>
          <w:ilvl w:val="0"/>
          <w:numId w:val="0"/>
        </w:numPr>
        <w:ind w:left="284"/>
        <w:rPr>
          <w:del w:id="79" w:author="OPaM" w:date="2020-09-04T06:49:00Z"/>
          <w:rStyle w:val="Intenzvnyodkaz"/>
          <w:color w:val="244061" w:themeColor="accent1" w:themeShade="80"/>
          <w:u w:val="none"/>
          <w:lang w:bidi="en-US"/>
        </w:rPr>
      </w:pPr>
    </w:p>
    <w:p w14:paraId="29171F23" w14:textId="591C7E82" w:rsidR="00626869" w:rsidRPr="003D0787" w:rsidRDefault="00626869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2.12 B Miera integrácie </w:t>
      </w:r>
      <w:proofErr w:type="spellStart"/>
      <w:r w:rsidRPr="003D0787">
        <w:rPr>
          <w:rStyle w:val="Intenzvnyodkaz"/>
          <w:color w:val="244061" w:themeColor="accent1" w:themeShade="80"/>
          <w:u w:val="none"/>
          <w:lang w:bidi="en-US"/>
        </w:rPr>
        <w:t>chatbotu</w:t>
      </w:r>
      <w:proofErr w:type="spellEnd"/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 do digitálnych služieb verejnej správy</w:t>
      </w:r>
    </w:p>
    <w:p w14:paraId="352E324B" w14:textId="21410AF8" w:rsidR="00D76107" w:rsidRPr="00B65B14" w:rsidRDefault="00D76107" w:rsidP="00B65B14">
      <w:pPr>
        <w:pStyle w:val="prirucka"/>
        <w:rPr>
          <w:szCs w:val="22"/>
          <w:lang w:eastAsia="sk-SK"/>
        </w:rPr>
      </w:pPr>
      <w:r w:rsidRPr="009C6765">
        <w:rPr>
          <w:szCs w:val="22"/>
          <w:lang w:eastAsia="sk-SK"/>
        </w:rPr>
        <w:t xml:space="preserve">Posudzuje sa miera integrácie </w:t>
      </w:r>
      <w:proofErr w:type="spellStart"/>
      <w:r w:rsidRPr="00B65B14">
        <w:rPr>
          <w:szCs w:val="22"/>
          <w:lang w:eastAsia="sk-SK"/>
        </w:rPr>
        <w:t>chatbotu</w:t>
      </w:r>
      <w:proofErr w:type="spellEnd"/>
      <w:r w:rsidRPr="00B65B14">
        <w:rPr>
          <w:szCs w:val="22"/>
          <w:lang w:eastAsia="sk-SK"/>
        </w:rPr>
        <w:t xml:space="preserve"> do poskytovaných digitálnych služieb verejnej správy.</w:t>
      </w:r>
    </w:p>
    <w:p w14:paraId="363F05B6" w14:textId="37971B73" w:rsidR="00D76107" w:rsidRPr="009C6765" w:rsidRDefault="00D76107" w:rsidP="00B65B14">
      <w:pPr>
        <w:pStyle w:val="prirucka"/>
        <w:rPr>
          <w:szCs w:val="22"/>
          <w:lang w:eastAsia="sk-SK"/>
        </w:rPr>
      </w:pPr>
      <w:r w:rsidRPr="009C6765">
        <w:rPr>
          <w:szCs w:val="22"/>
          <w:lang w:eastAsia="sk-SK"/>
        </w:rPr>
        <w:t xml:space="preserve">Ide o bodované kritérium. </w:t>
      </w:r>
      <w:r w:rsidR="002732F2" w:rsidRPr="009C6765">
        <w:rPr>
          <w:szCs w:val="22"/>
          <w:lang w:eastAsia="sk-SK"/>
        </w:rPr>
        <w:t xml:space="preserve">Žiadateľ má povinnosť rozpracovať svoje riešenie v rámci jednej z nižšie uvedených typizovaných oblastí. </w:t>
      </w:r>
      <w:r w:rsidRPr="009C6765">
        <w:rPr>
          <w:szCs w:val="22"/>
          <w:lang w:eastAsia="sk-SK"/>
        </w:rPr>
        <w:t xml:space="preserve">Hodnotiteľ </w:t>
      </w:r>
      <w:r w:rsidR="002732F2" w:rsidRPr="009C6765">
        <w:rPr>
          <w:szCs w:val="22"/>
          <w:lang w:eastAsia="sk-SK"/>
        </w:rPr>
        <w:t xml:space="preserve">posúdi relevantnosť podrobného popisu k zvolenému riešeniu a následne </w:t>
      </w:r>
      <w:r w:rsidRPr="009C6765">
        <w:rPr>
          <w:szCs w:val="22"/>
          <w:lang w:eastAsia="sk-SK"/>
        </w:rPr>
        <w:t>pridelí bodovú hodnotu nasledovne:</w:t>
      </w:r>
    </w:p>
    <w:p w14:paraId="74A8D25E" w14:textId="6A96B2AC" w:rsidR="00D76107" w:rsidRPr="003D0787" w:rsidRDefault="00D76107" w:rsidP="00D76107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>v</w:t>
      </w:r>
      <w:r w:rsidR="009C6765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prípade</w:t>
      </w:r>
      <w:r w:rsidR="009C6765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ak navrhované riešenie </w:t>
      </w:r>
      <w:proofErr w:type="spellStart"/>
      <w:r w:rsidRPr="003D0787">
        <w:rPr>
          <w:szCs w:val="22"/>
          <w:lang w:eastAsia="sk-SK"/>
        </w:rPr>
        <w:t>chatbotu</w:t>
      </w:r>
      <w:proofErr w:type="spellEnd"/>
      <w:r w:rsidRPr="003D0787">
        <w:rPr>
          <w:szCs w:val="22"/>
          <w:lang w:eastAsia="sk-SK"/>
        </w:rPr>
        <w:t xml:space="preserve"> je zamerané výlučne na poskytovanie informácií o webovom sídle, na ktorom je umiestnený, resp. informácie o základnej agende úradu a pod.</w:t>
      </w:r>
      <w:r w:rsidR="00901188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pridelí hodnotiteľ </w:t>
      </w:r>
      <w:r w:rsidRPr="00B65B14">
        <w:rPr>
          <w:b/>
          <w:szCs w:val="22"/>
          <w:lang w:eastAsia="sk-SK"/>
        </w:rPr>
        <w:t>15 bodov</w:t>
      </w:r>
      <w:r w:rsidR="00603B23">
        <w:rPr>
          <w:b/>
          <w:szCs w:val="22"/>
          <w:lang w:eastAsia="sk-SK"/>
        </w:rPr>
        <w:t>,</w:t>
      </w:r>
    </w:p>
    <w:p w14:paraId="0B9B4801" w14:textId="0D45884E" w:rsidR="00D76107" w:rsidRPr="003D0787" w:rsidRDefault="00D76107" w:rsidP="00D76107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>v</w:t>
      </w:r>
      <w:r w:rsidR="009C6765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prípade</w:t>
      </w:r>
      <w:r w:rsidR="009C6765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ak navrhované riešenie </w:t>
      </w:r>
      <w:proofErr w:type="spellStart"/>
      <w:r w:rsidRPr="003D0787">
        <w:rPr>
          <w:szCs w:val="22"/>
          <w:lang w:eastAsia="sk-SK"/>
        </w:rPr>
        <w:t>chatbotu</w:t>
      </w:r>
      <w:proofErr w:type="spellEnd"/>
      <w:r w:rsidRPr="003D0787">
        <w:rPr>
          <w:szCs w:val="22"/>
          <w:lang w:eastAsia="sk-SK"/>
        </w:rPr>
        <w:t xml:space="preserve"> je prepojené s príslušnými digitálnymi riešeniami životných situácií prostredníctvom služieb poskytovaných v rámci e-</w:t>
      </w:r>
      <w:proofErr w:type="spellStart"/>
      <w:r w:rsidRPr="003D0787">
        <w:rPr>
          <w:szCs w:val="22"/>
          <w:lang w:eastAsia="sk-SK"/>
        </w:rPr>
        <w:t>governmentu</w:t>
      </w:r>
      <w:proofErr w:type="spellEnd"/>
      <w:r w:rsidRPr="003D0787">
        <w:rPr>
          <w:szCs w:val="22"/>
          <w:lang w:eastAsia="sk-SK"/>
        </w:rPr>
        <w:t xml:space="preserve"> (podmienkou je však dosiahnutie viacerých prepojení) pridelí hodnotiteľ </w:t>
      </w:r>
      <w:r w:rsidRPr="00B65B14">
        <w:rPr>
          <w:b/>
          <w:szCs w:val="22"/>
          <w:lang w:eastAsia="sk-SK"/>
        </w:rPr>
        <w:t>20 bodov</w:t>
      </w:r>
      <w:r w:rsidR="00603B23">
        <w:rPr>
          <w:b/>
          <w:szCs w:val="22"/>
          <w:lang w:eastAsia="sk-SK"/>
        </w:rPr>
        <w:t>,</w:t>
      </w:r>
    </w:p>
    <w:p w14:paraId="574E84D0" w14:textId="60ECBAF6" w:rsidR="00D76107" w:rsidRPr="00B65B14" w:rsidRDefault="00D76107" w:rsidP="00D76107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>v</w:t>
      </w:r>
      <w:r w:rsidR="009C6765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prípade</w:t>
      </w:r>
      <w:r w:rsidR="009C6765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ak projekt navrhuje implementáciu </w:t>
      </w:r>
      <w:proofErr w:type="spellStart"/>
      <w:r w:rsidRPr="003D0787">
        <w:rPr>
          <w:szCs w:val="22"/>
          <w:lang w:eastAsia="sk-SK"/>
        </w:rPr>
        <w:t>chatbotu</w:t>
      </w:r>
      <w:proofErr w:type="spellEnd"/>
      <w:r w:rsidRPr="003D0787">
        <w:rPr>
          <w:szCs w:val="22"/>
          <w:lang w:eastAsia="sk-SK"/>
        </w:rPr>
        <w:t xml:space="preserve"> v oblasti vybavenia koncových funkcií – digitálnych služieb verejnej správy (napr. formulár</w:t>
      </w:r>
      <w:r w:rsidR="00901188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pričom podmienkou je nasadenie </w:t>
      </w:r>
      <w:proofErr w:type="spellStart"/>
      <w:r w:rsidRPr="003D0787">
        <w:rPr>
          <w:szCs w:val="22"/>
          <w:lang w:eastAsia="sk-SK"/>
        </w:rPr>
        <w:t>chatbotu</w:t>
      </w:r>
      <w:proofErr w:type="spellEnd"/>
      <w:r w:rsidRPr="003D0787">
        <w:rPr>
          <w:szCs w:val="22"/>
          <w:lang w:eastAsia="sk-SK"/>
        </w:rPr>
        <w:t xml:space="preserve"> do viacerých formulárov a pod.) – </w:t>
      </w:r>
      <w:r w:rsidRPr="00B65B14">
        <w:rPr>
          <w:b/>
          <w:szCs w:val="22"/>
          <w:lang w:eastAsia="sk-SK"/>
        </w:rPr>
        <w:t>25 bodov</w:t>
      </w:r>
      <w:r w:rsidR="00603B23">
        <w:rPr>
          <w:b/>
          <w:szCs w:val="22"/>
          <w:lang w:eastAsia="sk-SK"/>
        </w:rPr>
        <w:t>.</w:t>
      </w:r>
    </w:p>
    <w:p w14:paraId="36387431" w14:textId="062C0AC3" w:rsidR="00D76107" w:rsidRPr="00B65B14" w:rsidRDefault="00D76107" w:rsidP="00B65B14">
      <w:pPr>
        <w:pStyle w:val="prirucka"/>
        <w:rPr>
          <w:szCs w:val="22"/>
          <w:lang w:eastAsia="sk-SK"/>
        </w:rPr>
      </w:pPr>
      <w:r w:rsidRPr="00B65B14">
        <w:rPr>
          <w:szCs w:val="22"/>
          <w:lang w:eastAsia="sk-SK"/>
        </w:rPr>
        <w:t xml:space="preserve">Zdroj: </w:t>
      </w:r>
      <w:proofErr w:type="spellStart"/>
      <w:r w:rsidRPr="00B65B14">
        <w:rPr>
          <w:szCs w:val="22"/>
          <w:lang w:eastAsia="sk-SK"/>
        </w:rPr>
        <w:t>ŽoNFP</w:t>
      </w:r>
      <w:proofErr w:type="spellEnd"/>
      <w:r w:rsidRPr="00B65B14">
        <w:rPr>
          <w:szCs w:val="22"/>
          <w:lang w:eastAsia="sk-SK"/>
        </w:rPr>
        <w:t xml:space="preserve">: kapitoly 7.2 Spôsob realizácie aktivít projektu a 7.3 Situácia po realizácii projektu a udržateľnosť projektu, Štúdia uskutočniteľnosti - </w:t>
      </w:r>
      <w:r w:rsidR="002732F2" w:rsidRPr="00B65B14">
        <w:rPr>
          <w:szCs w:val="22"/>
          <w:lang w:eastAsia="sk-SK"/>
        </w:rPr>
        <w:t>Popis budúceho stavu – Architektúra</w:t>
      </w:r>
    </w:p>
    <w:p w14:paraId="43F6F885" w14:textId="520376A4" w:rsidR="00D76107" w:rsidRPr="003D0787" w:rsidDel="00A036BD" w:rsidRDefault="00D76107" w:rsidP="00626869">
      <w:pPr>
        <w:pStyle w:val="ffffffffffffffffffffffff"/>
        <w:numPr>
          <w:ilvl w:val="0"/>
          <w:numId w:val="0"/>
        </w:numPr>
        <w:ind w:left="284"/>
        <w:rPr>
          <w:del w:id="80" w:author="OPaM" w:date="2020-09-04T06:49:00Z"/>
          <w:rStyle w:val="Intenzvnyodkaz"/>
          <w:color w:val="244061" w:themeColor="accent1" w:themeShade="80"/>
          <w:u w:val="none"/>
          <w:lang w:bidi="en-US"/>
        </w:rPr>
      </w:pPr>
    </w:p>
    <w:p w14:paraId="2262335F" w14:textId="793AF241" w:rsidR="00626869" w:rsidRPr="003D0787" w:rsidRDefault="00626869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2.13 B Rozsah potenciálu implementácie  </w:t>
      </w:r>
      <w:proofErr w:type="spellStart"/>
      <w:r w:rsidRPr="003D0787">
        <w:rPr>
          <w:rStyle w:val="Intenzvnyodkaz"/>
          <w:color w:val="244061" w:themeColor="accent1" w:themeShade="80"/>
          <w:u w:val="none"/>
          <w:lang w:bidi="en-US"/>
        </w:rPr>
        <w:t>chatbotu</w:t>
      </w:r>
      <w:proofErr w:type="spellEnd"/>
    </w:p>
    <w:p w14:paraId="519C7077" w14:textId="050F4291" w:rsidR="00F14D19" w:rsidRPr="003D0787" w:rsidRDefault="00F14D19" w:rsidP="00B65B14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Posudzuje sa potenciál implementácie </w:t>
      </w:r>
      <w:proofErr w:type="spellStart"/>
      <w:r w:rsidRPr="003D0787">
        <w:rPr>
          <w:szCs w:val="22"/>
          <w:lang w:eastAsia="sk-SK"/>
        </w:rPr>
        <w:t>chatbotu</w:t>
      </w:r>
      <w:proofErr w:type="spellEnd"/>
      <w:r w:rsidRPr="003D0787">
        <w:rPr>
          <w:szCs w:val="22"/>
          <w:lang w:eastAsia="sk-SK"/>
        </w:rPr>
        <w:t xml:space="preserve"> na základe údajov o vyťaženosti jestvujúceho </w:t>
      </w:r>
      <w:proofErr w:type="spellStart"/>
      <w:r w:rsidRPr="003D0787">
        <w:rPr>
          <w:szCs w:val="22"/>
          <w:lang w:eastAsia="sk-SK"/>
        </w:rPr>
        <w:t>call</w:t>
      </w:r>
      <w:proofErr w:type="spellEnd"/>
      <w:r w:rsidRPr="003D0787">
        <w:rPr>
          <w:szCs w:val="22"/>
          <w:lang w:eastAsia="sk-SK"/>
        </w:rPr>
        <w:t xml:space="preserve"> centra/komunikačného oddelenia/</w:t>
      </w:r>
      <w:proofErr w:type="spellStart"/>
      <w:r w:rsidRPr="003D0787">
        <w:rPr>
          <w:szCs w:val="22"/>
          <w:lang w:eastAsia="sk-SK"/>
        </w:rPr>
        <w:t>klientsk</w:t>
      </w:r>
      <w:r w:rsidR="00901188">
        <w:rPr>
          <w:szCs w:val="22"/>
          <w:lang w:eastAsia="sk-SK"/>
        </w:rPr>
        <w:t>é</w:t>
      </w:r>
      <w:r w:rsidRPr="003D0787">
        <w:rPr>
          <w:szCs w:val="22"/>
          <w:lang w:eastAsia="sk-SK"/>
        </w:rPr>
        <w:t>ho</w:t>
      </w:r>
      <w:proofErr w:type="spellEnd"/>
      <w:r w:rsidRPr="003D0787">
        <w:rPr>
          <w:szCs w:val="22"/>
          <w:lang w:eastAsia="sk-SK"/>
        </w:rPr>
        <w:t xml:space="preserve"> pracoviska podľa počtu vybavených dopytov za kalendárny rok.</w:t>
      </w:r>
    </w:p>
    <w:p w14:paraId="2A20BD72" w14:textId="35796442" w:rsidR="00C34DAF" w:rsidRPr="003D0787" w:rsidRDefault="00C34DAF" w:rsidP="00B65B14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Ide o bodované kritérium. </w:t>
      </w:r>
      <w:r w:rsidR="00267032">
        <w:rPr>
          <w:szCs w:val="22"/>
          <w:lang w:eastAsia="sk-SK"/>
        </w:rPr>
        <w:t>Žiadateľ má povinnosť uviesť p</w:t>
      </w:r>
      <w:r w:rsidR="00267032" w:rsidRPr="00267032">
        <w:rPr>
          <w:szCs w:val="22"/>
          <w:lang w:eastAsia="sk-SK"/>
        </w:rPr>
        <w:t>otrebné číselné informácie o evidovaných dopytoch a podaniach za posledný kalendárny rok ako aj spôsob evidencie/získavania uvádzaných dát.</w:t>
      </w:r>
      <w:r w:rsidR="00267032">
        <w:rPr>
          <w:szCs w:val="22"/>
          <w:lang w:eastAsia="sk-SK"/>
        </w:rPr>
        <w:t xml:space="preserve"> </w:t>
      </w:r>
      <w:r w:rsidRPr="003D0787">
        <w:rPr>
          <w:szCs w:val="22"/>
          <w:lang w:eastAsia="sk-SK"/>
        </w:rPr>
        <w:t xml:space="preserve">Hodnotiteľ </w:t>
      </w:r>
      <w:r w:rsidR="00267032">
        <w:rPr>
          <w:szCs w:val="22"/>
          <w:lang w:eastAsia="sk-SK"/>
        </w:rPr>
        <w:t xml:space="preserve">overí relevantnosť poskytnutých údajov a </w:t>
      </w:r>
      <w:r w:rsidRPr="003D0787">
        <w:rPr>
          <w:szCs w:val="22"/>
          <w:lang w:eastAsia="sk-SK"/>
        </w:rPr>
        <w:t xml:space="preserve">pridelí bodovú hodnotu na základe počtu vybavených dopytov a podaní koncových služieb </w:t>
      </w:r>
      <w:proofErr w:type="spellStart"/>
      <w:r w:rsidRPr="003D0787">
        <w:rPr>
          <w:szCs w:val="22"/>
          <w:lang w:eastAsia="sk-SK"/>
        </w:rPr>
        <w:t>call</w:t>
      </w:r>
      <w:proofErr w:type="spellEnd"/>
      <w:r w:rsidRPr="003D0787">
        <w:rPr>
          <w:szCs w:val="22"/>
          <w:lang w:eastAsia="sk-SK"/>
        </w:rPr>
        <w:t xml:space="preserve"> centra/komunikačného oddelenia/</w:t>
      </w:r>
      <w:proofErr w:type="spellStart"/>
      <w:r w:rsidRPr="003D0787">
        <w:rPr>
          <w:szCs w:val="22"/>
          <w:lang w:eastAsia="sk-SK"/>
        </w:rPr>
        <w:t>klientsk</w:t>
      </w:r>
      <w:r w:rsidR="00901188">
        <w:rPr>
          <w:szCs w:val="22"/>
          <w:lang w:eastAsia="sk-SK"/>
        </w:rPr>
        <w:t>é</w:t>
      </w:r>
      <w:r w:rsidRPr="003D0787">
        <w:rPr>
          <w:szCs w:val="22"/>
          <w:lang w:eastAsia="sk-SK"/>
        </w:rPr>
        <w:t>ho</w:t>
      </w:r>
      <w:proofErr w:type="spellEnd"/>
      <w:r w:rsidRPr="003D0787">
        <w:rPr>
          <w:szCs w:val="22"/>
          <w:lang w:eastAsia="sk-SK"/>
        </w:rPr>
        <w:t xml:space="preserve"> pracoviska v príslušnej organizácii žiadateľa za posledný kalendárny rok predchádzajúci podaniu žiadosti o</w:t>
      </w:r>
      <w:r w:rsidR="00267032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NFP</w:t>
      </w:r>
      <w:r w:rsidR="00267032">
        <w:rPr>
          <w:szCs w:val="22"/>
          <w:lang w:eastAsia="sk-SK"/>
        </w:rPr>
        <w:t xml:space="preserve"> nasledovne</w:t>
      </w:r>
      <w:r w:rsidRPr="003D0787">
        <w:rPr>
          <w:szCs w:val="22"/>
          <w:lang w:eastAsia="sk-SK"/>
        </w:rPr>
        <w:t>:</w:t>
      </w:r>
    </w:p>
    <w:p w14:paraId="45107BB5" w14:textId="77777777" w:rsidR="00C34DAF" w:rsidRPr="003D0787" w:rsidRDefault="00C34DAF" w:rsidP="00161ED0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0 – 999 podaní/dopytov – </w:t>
      </w:r>
      <w:r w:rsidRPr="00B65B14">
        <w:rPr>
          <w:b/>
          <w:szCs w:val="22"/>
          <w:lang w:eastAsia="sk-SK"/>
        </w:rPr>
        <w:t>0 bodov</w:t>
      </w:r>
    </w:p>
    <w:p w14:paraId="2466988F" w14:textId="77777777" w:rsidR="00C34DAF" w:rsidRPr="00B65B14" w:rsidRDefault="00C34DAF" w:rsidP="00161ED0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r w:rsidRPr="003D0787">
        <w:rPr>
          <w:szCs w:val="22"/>
          <w:lang w:eastAsia="sk-SK"/>
        </w:rPr>
        <w:t xml:space="preserve">1 000 – 4 999 podaní/dopytov – </w:t>
      </w:r>
      <w:r w:rsidRPr="00B65B14">
        <w:rPr>
          <w:b/>
          <w:szCs w:val="22"/>
          <w:lang w:eastAsia="sk-SK"/>
        </w:rPr>
        <w:t>20 bodov</w:t>
      </w:r>
    </w:p>
    <w:p w14:paraId="0EF77C92" w14:textId="77777777" w:rsidR="00C34DAF" w:rsidRPr="00B65B14" w:rsidRDefault="00C34DAF" w:rsidP="00161ED0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r w:rsidRPr="003D0787">
        <w:rPr>
          <w:szCs w:val="22"/>
          <w:lang w:eastAsia="sk-SK"/>
        </w:rPr>
        <w:t xml:space="preserve">5 000 – 9 999 podaní/dopytov – </w:t>
      </w:r>
      <w:r w:rsidRPr="00B65B14">
        <w:rPr>
          <w:b/>
          <w:szCs w:val="22"/>
          <w:lang w:eastAsia="sk-SK"/>
        </w:rPr>
        <w:t>25 bodov</w:t>
      </w:r>
    </w:p>
    <w:p w14:paraId="47729F9E" w14:textId="77777777" w:rsidR="00C34DAF" w:rsidRPr="003D0787" w:rsidRDefault="00C34DAF" w:rsidP="00161ED0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10 000 – 24 999 podaní/dopytov – </w:t>
      </w:r>
      <w:r w:rsidRPr="00B65B14">
        <w:rPr>
          <w:b/>
          <w:szCs w:val="22"/>
          <w:lang w:eastAsia="sk-SK"/>
        </w:rPr>
        <w:t>30 bodov</w:t>
      </w:r>
    </w:p>
    <w:p w14:paraId="0930A46E" w14:textId="490409E1" w:rsidR="00C34DAF" w:rsidRPr="003D0787" w:rsidRDefault="00C34DAF" w:rsidP="00161ED0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25 000 a viac podaní/dopytov – </w:t>
      </w:r>
      <w:r w:rsidRPr="00B65B14">
        <w:rPr>
          <w:b/>
          <w:szCs w:val="22"/>
          <w:lang w:eastAsia="sk-SK"/>
        </w:rPr>
        <w:t>35 bodov</w:t>
      </w:r>
    </w:p>
    <w:p w14:paraId="3AFBDF32" w14:textId="0D07F891" w:rsidR="00161ED0" w:rsidRPr="003D0787" w:rsidRDefault="00161ED0" w:rsidP="00B65B14">
      <w:pPr>
        <w:pStyle w:val="prirucka"/>
      </w:pPr>
      <w:r w:rsidRPr="00B65B14">
        <w:t xml:space="preserve">Zdroj: </w:t>
      </w:r>
      <w:proofErr w:type="spellStart"/>
      <w:r w:rsidRPr="003D0787">
        <w:t>ŽoNFP</w:t>
      </w:r>
      <w:proofErr w:type="spellEnd"/>
      <w:r w:rsidRPr="003D0787">
        <w:t xml:space="preserve">: kapitoly 7.2 Spôsob realizácie aktivít projektu a 7.3 Situácia po realizácii projektu a udržateľnosť projektu, Štúdia uskutočniteľnosti </w:t>
      </w:r>
      <w:r w:rsidR="00267032">
        <w:t xml:space="preserve">- </w:t>
      </w:r>
      <w:r w:rsidR="00267032" w:rsidRPr="002732F2">
        <w:t>Popis budúceho stavu – Architektúra</w:t>
      </w:r>
    </w:p>
    <w:p w14:paraId="27C74768" w14:textId="79DA24D3" w:rsidR="003547FD" w:rsidRPr="003D0787" w:rsidRDefault="003547FD" w:rsidP="00603B23">
      <w:pPr>
        <w:spacing w:line="264" w:lineRule="auto"/>
        <w:jc w:val="both"/>
        <w:rPr>
          <w:lang w:val="sk-SK" w:eastAsia="en-US"/>
        </w:rPr>
      </w:pPr>
      <w:r w:rsidRPr="00A036BD">
        <w:rPr>
          <w:rFonts w:ascii="Arial Narrow" w:hAnsi="Arial Narrow"/>
          <w:b/>
          <w:sz w:val="22"/>
          <w:szCs w:val="22"/>
          <w:lang w:val="sk-SK"/>
          <w:rPrChange w:id="81" w:author="OPaM" w:date="2020-09-04T06:50:00Z">
            <w:rPr>
              <w:rFonts w:ascii="Arial Narrow" w:hAnsi="Arial Narrow"/>
              <w:b/>
              <w:sz w:val="18"/>
              <w:szCs w:val="18"/>
              <w:lang w:val="sk-SK"/>
            </w:rPr>
          </w:rPrChange>
        </w:rPr>
        <w:t xml:space="preserve">Poznámka: Nasledovné hodnotiace kritériá </w:t>
      </w:r>
      <w:ins w:id="82" w:author="OPaM" w:date="2020-09-16T13:45:00Z">
        <w:r w:rsidR="00EC0D19">
          <w:rPr>
            <w:rFonts w:ascii="Arial Narrow" w:hAnsi="Arial Narrow"/>
            <w:b/>
            <w:sz w:val="22"/>
            <w:szCs w:val="22"/>
            <w:lang w:val="sk-SK"/>
          </w:rPr>
          <w:t xml:space="preserve">2.9 C až 2.18 C </w:t>
        </w:r>
      </w:ins>
      <w:del w:id="83" w:author="OPaM" w:date="2020-09-16T13:39:00Z">
        <w:r w:rsidRPr="00A036BD" w:rsidDel="00555484">
          <w:rPr>
            <w:rFonts w:ascii="Arial Narrow" w:hAnsi="Arial Narrow"/>
            <w:b/>
            <w:sz w:val="22"/>
            <w:szCs w:val="22"/>
            <w:lang w:val="sk-SK"/>
            <w:rPrChange w:id="84" w:author="OPaM" w:date="2020-09-04T06:50:00Z">
              <w:rPr>
                <w:rFonts w:ascii="Arial Narrow" w:hAnsi="Arial Narrow"/>
                <w:b/>
                <w:sz w:val="18"/>
                <w:szCs w:val="18"/>
                <w:lang w:val="sk-SK"/>
              </w:rPr>
            </w:rPrChange>
          </w:rPr>
          <w:delText xml:space="preserve">2.9C, 2.10C a 2.11C </w:delText>
        </w:r>
      </w:del>
      <w:r w:rsidRPr="00A036BD">
        <w:rPr>
          <w:rFonts w:ascii="Arial Narrow" w:hAnsi="Arial Narrow"/>
          <w:b/>
          <w:sz w:val="22"/>
          <w:szCs w:val="22"/>
          <w:lang w:val="sk-SK"/>
          <w:rPrChange w:id="85" w:author="OPaM" w:date="2020-09-04T06:50:00Z">
            <w:rPr>
              <w:rFonts w:ascii="Arial Narrow" w:hAnsi="Arial Narrow"/>
              <w:b/>
              <w:sz w:val="18"/>
              <w:szCs w:val="18"/>
              <w:lang w:val="sk-SK"/>
            </w:rPr>
          </w:rPrChange>
        </w:rPr>
        <w:t xml:space="preserve">sú hodnotené iba pre projekty, ktoré sú realizované v rámci tematickej oblasti </w:t>
      </w:r>
      <w:ins w:id="86" w:author="OPaM" w:date="2020-09-02T09:20:00Z">
        <w:r w:rsidR="00F44895" w:rsidRPr="00A036BD">
          <w:rPr>
            <w:rFonts w:ascii="Arial Narrow" w:hAnsi="Arial Narrow"/>
            <w:b/>
            <w:sz w:val="22"/>
            <w:szCs w:val="22"/>
            <w:lang w:val="sk-SK"/>
            <w:rPrChange w:id="87" w:author="OPaM" w:date="2020-09-04T06:50:00Z">
              <w:rPr>
                <w:rFonts w:ascii="Arial Narrow" w:hAnsi="Arial Narrow"/>
                <w:sz w:val="18"/>
                <w:szCs w:val="18"/>
                <w:lang w:val="sk-SK"/>
              </w:rPr>
            </w:rPrChange>
          </w:rPr>
          <w:t>Implementácia informačných systémov inteligentného mesta a regiónu</w:t>
        </w:r>
      </w:ins>
      <w:r w:rsidRPr="00A036BD">
        <w:rPr>
          <w:rFonts w:ascii="Arial Narrow" w:hAnsi="Arial Narrow" w:cstheme="minorHAnsi"/>
          <w:b/>
          <w:sz w:val="22"/>
          <w:szCs w:val="22"/>
          <w:lang w:val="sk-SK"/>
          <w:rPrChange w:id="88" w:author="OPaM" w:date="2020-09-04T06:50:00Z">
            <w:rPr>
              <w:rFonts w:ascii="Arial Narrow" w:hAnsi="Arial Narrow" w:cstheme="minorHAnsi"/>
              <w:sz w:val="18"/>
              <w:szCs w:val="18"/>
              <w:lang w:val="sk-SK"/>
            </w:rPr>
          </w:rPrChange>
        </w:rPr>
        <w:t>.</w:t>
      </w:r>
    </w:p>
    <w:p w14:paraId="2DB95967" w14:textId="7A4B279D" w:rsidR="00CF4091" w:rsidRPr="003D0787" w:rsidRDefault="00626869" w:rsidP="00603B23">
      <w:pPr>
        <w:spacing w:before="120" w:after="120"/>
        <w:ind w:left="709" w:hanging="709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2.9C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Splnenie požiadavky identifikácie prioritnej lokality/lokalít pre implementáciu riešení internetu vecí pre mestá</w:t>
      </w:r>
    </w:p>
    <w:p w14:paraId="3F7E848C" w14:textId="396715BF" w:rsidR="00A036BD" w:rsidRPr="003D0787" w:rsidRDefault="00CF4091" w:rsidP="00603B23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Posudzuje sa, či projekt jasne identifikuje vybranú prioritnú lokalitu/lokality v rámci územia žiadateľa na implementáciu zvolených riešení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internetu vecí pre mestá</w:t>
      </w:r>
      <w:r w:rsidRPr="003D0787">
        <w:rPr>
          <w:rFonts w:ascii="Arial Narrow" w:hAnsi="Arial Narrow"/>
          <w:sz w:val="22"/>
          <w:szCs w:val="22"/>
          <w:lang w:val="sk-SK"/>
        </w:rPr>
        <w:t>. Zvolená lokalita musí vychádzať z </w:t>
      </w:r>
      <w:del w:id="89" w:author="OPaM" w:date="2020-09-02T09:23:00Z">
        <w:r w:rsidRPr="003D0787" w:rsidDel="006106BE">
          <w:rPr>
            <w:rFonts w:ascii="Arial Narrow" w:hAnsi="Arial Narrow"/>
            <w:sz w:val="22"/>
            <w:szCs w:val="22"/>
            <w:lang w:val="sk-SK"/>
          </w:rPr>
          <w:delText>j</w:delText>
        </w:r>
      </w:del>
      <w:ins w:id="90" w:author="OPaM" w:date="2020-09-02T09:23:00Z">
        <w:r w:rsidR="006106BE">
          <w:rPr>
            <w:rFonts w:ascii="Arial Narrow" w:hAnsi="Arial Narrow"/>
            <w:sz w:val="22"/>
            <w:szCs w:val="22"/>
            <w:lang w:val="sk-SK"/>
          </w:rPr>
          <w:t>existujúcich</w:t>
        </w:r>
      </w:ins>
      <w:del w:id="91" w:author="OPaM" w:date="2020-09-02T09:23:00Z">
        <w:r w:rsidRPr="003D0787" w:rsidDel="006106BE">
          <w:rPr>
            <w:rFonts w:ascii="Arial Narrow" w:hAnsi="Arial Narrow"/>
            <w:sz w:val="22"/>
            <w:szCs w:val="22"/>
            <w:lang w:val="sk-SK"/>
          </w:rPr>
          <w:delText>estvujúcich</w:delText>
        </w:r>
      </w:del>
      <w:r w:rsidRPr="003D0787">
        <w:rPr>
          <w:rFonts w:ascii="Arial Narrow" w:hAnsi="Arial Narrow"/>
          <w:sz w:val="22"/>
          <w:szCs w:val="22"/>
          <w:lang w:val="sk-SK"/>
        </w:rPr>
        <w:t xml:space="preserve"> územnoplánovacích dokumentov (napr. urbanistických obvodov). </w:t>
      </w:r>
      <w:r w:rsidR="000B6EAF">
        <w:rPr>
          <w:rFonts w:ascii="Arial Narrow" w:hAnsi="Arial Narrow"/>
          <w:sz w:val="22"/>
          <w:szCs w:val="22"/>
          <w:lang w:val="sk-SK"/>
        </w:rPr>
        <w:t xml:space="preserve">Žiadateľ </w:t>
      </w:r>
      <w:r w:rsidR="004C381F">
        <w:rPr>
          <w:rFonts w:ascii="Arial Narrow" w:hAnsi="Arial Narrow"/>
          <w:sz w:val="22"/>
          <w:szCs w:val="22"/>
          <w:lang w:val="sk-SK"/>
        </w:rPr>
        <w:t>je povinný uviesť</w:t>
      </w:r>
      <w:r w:rsidR="000B6EAF" w:rsidRPr="000B6EAF">
        <w:rPr>
          <w:rFonts w:ascii="Arial Narrow" w:hAnsi="Arial Narrow"/>
          <w:sz w:val="22"/>
          <w:szCs w:val="22"/>
          <w:lang w:val="sk-SK"/>
        </w:rPr>
        <w:t xml:space="preserve"> podrobný popis lokality a spôsob jej identifikácie.</w:t>
      </w:r>
    </w:p>
    <w:p w14:paraId="785F616B" w14:textId="05D79C2F" w:rsidR="007E6BFD" w:rsidRPr="003D0787" w:rsidRDefault="007E6BFD" w:rsidP="009C6765">
      <w:pPr>
        <w:ind w:left="426"/>
        <w:jc w:val="both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áno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“ (do poľa komentár v hodnotiacom hárku uvedie svoje podrobné zdôvodnenie vyhodnotenia kritéria), ak žiadateľ identifikoval prioritnú lokalitu/lokality na základe jestvujúcich územnoplánovacích dokumentov s určením zvolených oblastí využitia internetu vecí.</w:t>
      </w:r>
    </w:p>
    <w:p w14:paraId="745B52E1" w14:textId="3B8F71D2" w:rsidR="007E6BFD" w:rsidRPr="003D0787" w:rsidRDefault="007E6BFD" w:rsidP="00086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nie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žiadateľ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neidentifikoval prioritnú lokalitu/lokality, resp. navrhovaná lokalita nebola zvolená na základe jestvujúcich </w:t>
      </w:r>
      <w:r w:rsidRPr="003D0787">
        <w:rPr>
          <w:rFonts w:ascii="Arial Narrow" w:hAnsi="Arial Narrow"/>
          <w:sz w:val="22"/>
          <w:szCs w:val="22"/>
          <w:lang w:val="sk-SK"/>
        </w:rPr>
        <w:t>územnoplánovacích dokumentov, resp. absentuje určenie oblastí využitia internetu vecí</w:t>
      </w:r>
      <w:r w:rsidRPr="003D0787" w:rsidDel="00901A5F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v danej lokalite/lokalitách.</w:t>
      </w:r>
    </w:p>
    <w:p w14:paraId="3F14C35B" w14:textId="090E485B" w:rsidR="007E6BFD" w:rsidRPr="003D0787" w:rsidRDefault="007E6BFD" w:rsidP="00086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nerelevantné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v prípade žiadateľov iných ako územná samospráva.</w:t>
      </w:r>
    </w:p>
    <w:p w14:paraId="6D9302FC" w14:textId="03FA6DFB" w:rsidR="007E6BFD" w:rsidRPr="00B65B14" w:rsidRDefault="007E6BFD" w:rsidP="00B65B14">
      <w:pPr>
        <w:pStyle w:val="prirucka"/>
      </w:pPr>
      <w:r w:rsidRPr="00B65B14">
        <w:t xml:space="preserve">Zdroj: </w:t>
      </w:r>
      <w:proofErr w:type="spellStart"/>
      <w:r w:rsidRPr="00B65B14">
        <w:t>ŽoNFP</w:t>
      </w:r>
      <w:proofErr w:type="spellEnd"/>
      <w:r w:rsidRPr="00B65B14">
        <w:t xml:space="preserve">: kapitoly 7.2 Spôsob realizácie aktivít projektu a 7.3 Situácia po realizácii projektu a udržateľnosť projektu, Štúdia uskutočniteľnosti - </w:t>
      </w:r>
      <w:r w:rsidR="004C6AEF" w:rsidRPr="00B65B14">
        <w:t>Popis budúceho stavu – Architektúra</w:t>
      </w:r>
    </w:p>
    <w:p w14:paraId="68F3D72F" w14:textId="71DBBF2B" w:rsidR="007E6BFD" w:rsidRPr="003D0787" w:rsidDel="00A036BD" w:rsidRDefault="007E6BFD" w:rsidP="007E6BFD">
      <w:pPr>
        <w:ind w:left="284"/>
        <w:rPr>
          <w:del w:id="92" w:author="OPaM" w:date="2020-09-04T06:51:00Z"/>
          <w:rFonts w:ascii="Arial Narrow" w:hAnsi="Arial Narrow"/>
          <w:sz w:val="22"/>
          <w:szCs w:val="22"/>
          <w:lang w:val="sk-SK" w:eastAsia="sk-SK"/>
        </w:rPr>
      </w:pPr>
    </w:p>
    <w:p w14:paraId="4D0628C5" w14:textId="2A686517" w:rsidR="007E6BFD" w:rsidRPr="003D0787" w:rsidDel="00A036BD" w:rsidRDefault="007E6BFD" w:rsidP="007E6BFD">
      <w:pPr>
        <w:ind w:left="284"/>
        <w:rPr>
          <w:del w:id="93" w:author="OPaM" w:date="2020-09-04T06:51:00Z"/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</w:pPr>
    </w:p>
    <w:p w14:paraId="64AFB769" w14:textId="2B856B40" w:rsidR="00F163B5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2.10C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Splnenie podmienky minimálneho dosahu riešení internetu vecí pre mestá</w:t>
      </w:r>
    </w:p>
    <w:p w14:paraId="04DE188C" w14:textId="3959DC06" w:rsidR="00F163B5" w:rsidRPr="00296291" w:rsidRDefault="00F163B5" w:rsidP="00B65B14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296291">
        <w:rPr>
          <w:rFonts w:ascii="Arial Narrow" w:hAnsi="Arial Narrow"/>
          <w:sz w:val="22"/>
          <w:szCs w:val="22"/>
          <w:lang w:val="sk-SK"/>
        </w:rPr>
        <w:t>Posudzuje sa, či je projekt navrhovaný v katastrálnom území obce so štatútom mesta.</w:t>
      </w:r>
      <w:r w:rsidR="00275876" w:rsidRPr="0029629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798B9C60" w14:textId="0E4DEB7D" w:rsidR="00EB1C7C" w:rsidRPr="00B312E8" w:rsidRDefault="00F163B5" w:rsidP="00AD0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AD0AD5">
        <w:rPr>
          <w:rFonts w:ascii="Arial Narrow" w:hAnsi="Arial Narrow"/>
          <w:sz w:val="22"/>
          <w:szCs w:val="22"/>
          <w:lang w:val="sk-SK"/>
        </w:rPr>
        <w:t xml:space="preserve">Hodnotiteľ označí </w:t>
      </w:r>
      <w:r w:rsidRPr="00AD0AD5">
        <w:rPr>
          <w:rFonts w:ascii="Arial Narrow" w:hAnsi="Arial Narrow"/>
          <w:b/>
          <w:sz w:val="22"/>
          <w:szCs w:val="22"/>
          <w:lang w:val="sk-SK"/>
        </w:rPr>
        <w:t>„áno“</w:t>
      </w:r>
      <w:r w:rsidRPr="00AD0AD5">
        <w:rPr>
          <w:rFonts w:ascii="Arial Narrow" w:hAnsi="Arial Narrow"/>
          <w:sz w:val="22"/>
          <w:szCs w:val="22"/>
          <w:lang w:val="sk-SK"/>
        </w:rPr>
        <w:t xml:space="preserve"> (do poľa komentár v hodnotiacom hárku uvedie svoje podrobné zdôvodnenie vyhodnotenia kritéria), ak je </w:t>
      </w:r>
      <w:r w:rsidRPr="00071C84">
        <w:rPr>
          <w:rFonts w:ascii="Arial Narrow" w:hAnsi="Arial Narrow"/>
          <w:sz w:val="22"/>
          <w:szCs w:val="22"/>
          <w:lang w:val="sk-SK"/>
        </w:rPr>
        <w:t>projekt navrhovaný v katastrálnom území obce</w:t>
      </w:r>
      <w:r w:rsidRPr="00071C84" w:rsidDel="001C5C5F">
        <w:rPr>
          <w:rFonts w:ascii="Arial Narrow" w:hAnsi="Arial Narrow"/>
          <w:sz w:val="22"/>
          <w:szCs w:val="22"/>
          <w:lang w:val="sk-SK"/>
        </w:rPr>
        <w:t xml:space="preserve"> </w:t>
      </w:r>
      <w:r w:rsidRPr="00071C84">
        <w:rPr>
          <w:rFonts w:ascii="Arial Narrow" w:hAnsi="Arial Narrow"/>
          <w:sz w:val="22"/>
          <w:szCs w:val="22"/>
          <w:lang w:val="sk-SK"/>
        </w:rPr>
        <w:t>so štatútom mesta</w:t>
      </w:r>
      <w:r w:rsidR="0069108F" w:rsidRPr="00B312E8">
        <w:rPr>
          <w:rFonts w:ascii="Arial Narrow" w:hAnsi="Arial Narrow"/>
          <w:sz w:val="22"/>
          <w:szCs w:val="22"/>
          <w:lang w:val="sk-SK"/>
        </w:rPr>
        <w:t>.</w:t>
      </w:r>
      <w:r w:rsidR="001F2FD3" w:rsidRPr="00B312E8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1F0C2702" w14:textId="35529DE1" w:rsidR="00EB1C7C" w:rsidRPr="00071C84" w:rsidRDefault="00F163B5" w:rsidP="00AD0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AD0AD5">
        <w:rPr>
          <w:rFonts w:ascii="Arial Narrow" w:hAnsi="Arial Narrow"/>
          <w:sz w:val="22"/>
          <w:szCs w:val="22"/>
          <w:lang w:val="sk-SK"/>
        </w:rPr>
        <w:t xml:space="preserve">Hodnotiteľ označí </w:t>
      </w:r>
      <w:r w:rsidRPr="00AD0AD5">
        <w:rPr>
          <w:rFonts w:ascii="Arial Narrow" w:hAnsi="Arial Narrow"/>
          <w:b/>
          <w:sz w:val="22"/>
          <w:szCs w:val="22"/>
          <w:lang w:val="sk-SK"/>
        </w:rPr>
        <w:t>„nie“</w:t>
      </w:r>
      <w:r w:rsidRPr="00AD0AD5">
        <w:rPr>
          <w:rFonts w:ascii="Arial Narrow" w:hAnsi="Arial Narrow"/>
          <w:sz w:val="22"/>
          <w:szCs w:val="22"/>
          <w:lang w:val="sk-SK"/>
        </w:rPr>
        <w:t xml:space="preserve"> (do poľa komentár v hodnotiacom hárku uvedie svoje podrobné zdôvodnenie vyhodnotenia kritéria), ak </w:t>
      </w:r>
      <w:r w:rsidRPr="00071C84">
        <w:rPr>
          <w:rFonts w:ascii="Arial Narrow" w:hAnsi="Arial Narrow"/>
          <w:sz w:val="22"/>
          <w:szCs w:val="22"/>
          <w:lang w:val="sk-SK"/>
        </w:rPr>
        <w:t>projekt nie je navrhovaný v katastrálnom území obce so štatútom mesta.</w:t>
      </w:r>
    </w:p>
    <w:p w14:paraId="1659128C" w14:textId="64B2E1EB" w:rsidR="00F163B5" w:rsidRPr="001F2FD3" w:rsidRDefault="00F163B5" w:rsidP="00AD0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AD0AD5">
        <w:rPr>
          <w:rFonts w:ascii="Arial Narrow" w:hAnsi="Arial Narrow"/>
          <w:sz w:val="22"/>
          <w:szCs w:val="22"/>
          <w:lang w:val="sk-SK"/>
        </w:rPr>
        <w:t xml:space="preserve">Hodnotiteľ označí </w:t>
      </w:r>
      <w:r w:rsidRPr="00AD0AD5">
        <w:rPr>
          <w:rFonts w:ascii="Arial Narrow" w:hAnsi="Arial Narrow"/>
          <w:b/>
          <w:sz w:val="22"/>
          <w:szCs w:val="22"/>
          <w:lang w:val="sk-SK"/>
        </w:rPr>
        <w:t>„nerelevantné“</w:t>
      </w:r>
      <w:r w:rsidRPr="00AD0AD5">
        <w:rPr>
          <w:rFonts w:ascii="Arial Narrow" w:hAnsi="Arial Narrow"/>
          <w:sz w:val="22"/>
          <w:szCs w:val="22"/>
          <w:lang w:val="sk-SK"/>
        </w:rPr>
        <w:t xml:space="preserve"> (do poľa komentár v hodnotiacom hárku uvedie svoje podrobné zdôvodnenie vyhodnotenia kritéria) </w:t>
      </w:r>
      <w:r w:rsidRPr="00071C84">
        <w:rPr>
          <w:rFonts w:ascii="Arial Narrow" w:hAnsi="Arial Narrow"/>
          <w:sz w:val="22"/>
          <w:szCs w:val="22"/>
          <w:lang w:val="sk-SK"/>
        </w:rPr>
        <w:t>iba</w:t>
      </w:r>
      <w:r w:rsidRPr="001F2FD3">
        <w:rPr>
          <w:rFonts w:ascii="Arial Narrow" w:hAnsi="Arial Narrow"/>
          <w:sz w:val="22"/>
          <w:szCs w:val="22"/>
          <w:lang w:val="sk-SK"/>
        </w:rPr>
        <w:t xml:space="preserve"> v prípade žiadateľov iných ako územná samospráva.</w:t>
      </w:r>
    </w:p>
    <w:p w14:paraId="5F3DD698" w14:textId="7F32B6D2" w:rsidR="00FF0F76" w:rsidRPr="001F2FD3" w:rsidRDefault="00FF0F76" w:rsidP="00B65B14">
      <w:pPr>
        <w:pStyle w:val="prirucka"/>
        <w:rPr>
          <w:szCs w:val="22"/>
        </w:rPr>
      </w:pPr>
      <w:r w:rsidRPr="001F2FD3">
        <w:rPr>
          <w:szCs w:val="22"/>
        </w:rPr>
        <w:t xml:space="preserve">Zdroj: </w:t>
      </w:r>
      <w:proofErr w:type="spellStart"/>
      <w:r w:rsidRPr="001F2FD3">
        <w:rPr>
          <w:szCs w:val="22"/>
        </w:rPr>
        <w:t>ŽoNFP</w:t>
      </w:r>
      <w:proofErr w:type="spellEnd"/>
      <w:r w:rsidRPr="001F2FD3">
        <w:rPr>
          <w:szCs w:val="22"/>
        </w:rPr>
        <w:t>: kapitoly</w:t>
      </w:r>
      <w:r w:rsidR="0069667A">
        <w:rPr>
          <w:szCs w:val="22"/>
        </w:rPr>
        <w:t xml:space="preserve"> 7.</w:t>
      </w:r>
      <w:r w:rsidR="0069667A" w:rsidRPr="00B65B14">
        <w:rPr>
          <w:szCs w:val="22"/>
        </w:rPr>
        <w:t>1 Identifikácia žiadateľa,</w:t>
      </w:r>
      <w:r w:rsidR="0069667A">
        <w:rPr>
          <w:i/>
          <w:iCs/>
          <w:color w:val="1F497D"/>
        </w:rPr>
        <w:t xml:space="preserve"> </w:t>
      </w:r>
      <w:r w:rsidRPr="001F2FD3">
        <w:rPr>
          <w:szCs w:val="22"/>
        </w:rPr>
        <w:t xml:space="preserve"> 7.2 Spôsob realizácie aktivít projektu a 7.3 Situácia po realizácii projektu a udržateľnosť projektu, Štúdia uskutočniteľnosti</w:t>
      </w:r>
      <w:r w:rsidR="00275876" w:rsidRPr="001F2FD3">
        <w:rPr>
          <w:szCs w:val="22"/>
        </w:rPr>
        <w:t>.</w:t>
      </w:r>
    </w:p>
    <w:p w14:paraId="0474E4F1" w14:textId="1EF24B14" w:rsidR="00B312E8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2.11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Splnenie podmienky rozhodovania na základe získaných dát</w:t>
      </w:r>
    </w:p>
    <w:p w14:paraId="5C1D2922" w14:textId="5DC0401C" w:rsidR="00E064D0" w:rsidRPr="00B65B14" w:rsidRDefault="00E064D0" w:rsidP="00086AD5">
      <w:pPr>
        <w:pStyle w:val="prirucka"/>
        <w:spacing w:before="0" w:after="0"/>
      </w:pPr>
      <w:r w:rsidRPr="00B65B14">
        <w:t>Posudzuje sa splnenie podmienky prijatia záväzku žiadateľa prijímať rozhodnutia a realizovať (miestne, národné, regionálne) politiky na základe dát získaných prostredníctvom prvkov internetu vecí pre mestá a verejnú správu. Záväzok žiadateľa musí obsahovať konkrétne oblasti, v ktorých bude prijímať záväzné rozhodnutia na základe získaných dát.</w:t>
      </w:r>
    </w:p>
    <w:p w14:paraId="2D40F830" w14:textId="449801CE" w:rsidR="00EB1C7C" w:rsidRPr="00B65B14" w:rsidRDefault="00E064D0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áno</w:t>
      </w:r>
      <w:r w:rsidRPr="00B65B14">
        <w:rPr>
          <w:b/>
        </w:rPr>
        <w:t>“</w:t>
      </w:r>
      <w:r w:rsidRPr="00B65B14">
        <w:t xml:space="preserve"> (do poľa komentár v hodnotiacom hárku uvedie svoje podrobné zdôvodnenie vyhodnotenia kritéria), ak </w:t>
      </w:r>
      <w:r w:rsidRPr="00EB1C7C">
        <w:t xml:space="preserve">žiadateľ preukázal záväzok </w:t>
      </w:r>
      <w:r w:rsidRPr="00B65B14">
        <w:t>prijímať rozhodnutia a realizovať politiky na základe dát získaných prostredníctvom prvkov internetu vecí spolu s určením relevantných oblastí rozhodovania.</w:t>
      </w:r>
    </w:p>
    <w:p w14:paraId="5182CDA5" w14:textId="168A1CCC" w:rsidR="00E064D0" w:rsidRPr="00B65B14" w:rsidRDefault="00E064D0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nie</w:t>
      </w:r>
      <w:r w:rsidRPr="00086AD5">
        <w:t>“</w:t>
      </w:r>
      <w:r w:rsidRPr="00B65B14">
        <w:t xml:space="preserve"> (do poľa komentár v hodnotiacom hárku uvedie svoje podrobné zdôvodnenie vyhodnotenia kritéria), ak </w:t>
      </w:r>
      <w:r w:rsidRPr="00EB1C7C">
        <w:t xml:space="preserve">žiadateľ nepreukázal záväzok </w:t>
      </w:r>
      <w:r w:rsidRPr="00B65B14">
        <w:t>prijímať rozhodnutia a realizovať politiky na základe dát získaných prostredníctvom prvkov internetu vecí, resp. tento záväzok uviedol iba vo všeobecnej deklaratórnej rovine bez určenia relevantných oblastí rozhodovania.</w:t>
      </w:r>
    </w:p>
    <w:p w14:paraId="22181ACB" w14:textId="4B7F733C" w:rsidR="00E064D0" w:rsidRPr="00B65B14" w:rsidRDefault="00E064D0" w:rsidP="00B65B14">
      <w:pPr>
        <w:pStyle w:val="prirucka"/>
      </w:pPr>
      <w:r w:rsidRPr="00B65B14">
        <w:t xml:space="preserve">Zdroj: </w:t>
      </w:r>
      <w:proofErr w:type="spellStart"/>
      <w:r w:rsidRPr="00B65B14">
        <w:t>ŽoNFP</w:t>
      </w:r>
      <w:proofErr w:type="spellEnd"/>
      <w:r w:rsidRPr="00B65B14">
        <w:t>: kapitoly 7.2 Spôsob realizácie aktivít projektu a 7.3 Situácia po realizácii projektu a udržateľnosť projektu, Štúdia uskutočniteľnosti</w:t>
      </w:r>
    </w:p>
    <w:p w14:paraId="75002615" w14:textId="1F50641A" w:rsidR="00B312E8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2.12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Súlad navrhovaného projektu s nariadením GDPR</w:t>
      </w:r>
    </w:p>
    <w:p w14:paraId="68751791" w14:textId="33686231" w:rsidR="006175C6" w:rsidRPr="00EB1C7C" w:rsidRDefault="006175C6" w:rsidP="00086AD5">
      <w:pPr>
        <w:pStyle w:val="prirucka"/>
        <w:spacing w:before="0" w:after="0"/>
      </w:pPr>
      <w:r w:rsidRPr="00EB1C7C">
        <w:t>Posudzuje sa</w:t>
      </w:r>
      <w:r w:rsidR="0029153D">
        <w:t>,</w:t>
      </w:r>
      <w:r w:rsidRPr="00EB1C7C">
        <w:t xml:space="preserve"> či je navrhované riešenie v súlade so Všeobecným nariadením o ochrane údajov (Nariadenie Európskeho parlamentu a Rady (EÚ) 2016/679 z 27. apríla 2016 o ochrane fyzických osôb pri spracúvaní osobných údajov a o voľnom pohybe takýchto údajov, ktorého cieľom je výrazné zvýšenie ochrany osobných údajov občanov</w:t>
      </w:r>
      <w:r w:rsidR="0032073C">
        <w:t>)</w:t>
      </w:r>
      <w:r w:rsidRPr="00EB1C7C">
        <w:t xml:space="preserve"> a zákon</w:t>
      </w:r>
      <w:r w:rsidR="0032073C">
        <w:t>om</w:t>
      </w:r>
      <w:r w:rsidRPr="00EB1C7C">
        <w:t xml:space="preserve"> č. 18/2018 Z. z. o ochrane osobných údajov a o zmene a doplnení niektorých zákonov z 29. novembra 2017.</w:t>
      </w:r>
    </w:p>
    <w:p w14:paraId="42BDFDDE" w14:textId="73749651" w:rsidR="006175C6" w:rsidRPr="00B65B14" w:rsidRDefault="006175C6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áno</w:t>
      </w:r>
      <w:r w:rsidRPr="00B65B14">
        <w:rPr>
          <w:b/>
        </w:rPr>
        <w:t>“</w:t>
      </w:r>
      <w:r w:rsidRPr="00B65B14">
        <w:t xml:space="preserve"> (do poľa komentár v hodnotiacom hárku uvedie svoje podrobné zdôvodnenie vyhodnotenia kritéria), ak navrhované riešenie neobsahuje zverejňovanie osobných údajov, resp. navrhované riešenie zabezpečuje trvalú ochranu osobných údajov.</w:t>
      </w:r>
    </w:p>
    <w:p w14:paraId="7D3CFC55" w14:textId="1A89171E" w:rsidR="006175C6" w:rsidRPr="00B65B14" w:rsidRDefault="006175C6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nie</w:t>
      </w:r>
      <w:r w:rsidRPr="00B65B14">
        <w:rPr>
          <w:b/>
        </w:rPr>
        <w:t>“</w:t>
      </w:r>
      <w:r w:rsidRPr="00B65B14">
        <w:t xml:space="preserve"> (do poľa komentár v hodnotiacom hárku uvedie svoje podrobné zdôvodnenie vyhodnotenia kritéria), ak navrhované riešenie obsahuje zverejňovanie osobných údajov</w:t>
      </w:r>
      <w:r w:rsidR="00874207">
        <w:t>,</w:t>
      </w:r>
      <w:r w:rsidRPr="00B65B14">
        <w:t xml:space="preserve"> pričom v rámci navrhovaného riešenia môže dôjsť k narušeniu ochrany osobných údajov.</w:t>
      </w:r>
    </w:p>
    <w:p w14:paraId="06598176" w14:textId="4F988811" w:rsidR="006175C6" w:rsidRPr="00B65B14" w:rsidRDefault="006175C6" w:rsidP="00B65B14">
      <w:pPr>
        <w:pStyle w:val="prirucka"/>
      </w:pPr>
      <w:r w:rsidRPr="00B65B14">
        <w:t xml:space="preserve">Zdroj: </w:t>
      </w:r>
      <w:proofErr w:type="spellStart"/>
      <w:r w:rsidRPr="00B65B14">
        <w:t>ŽoNFP</w:t>
      </w:r>
      <w:proofErr w:type="spellEnd"/>
      <w:r w:rsidRPr="00B65B14">
        <w:t>: kapitoly 7.2 Spôsob realizácie aktivít projektu a 7.3 Situácia po realizácii projektu a udržateľnosť projektu, Štúdia uskutočniteľnosti</w:t>
      </w:r>
      <w:r w:rsidR="00D57659" w:rsidRPr="00B65B14">
        <w:t xml:space="preserve"> (najmä časť Legislatíva)</w:t>
      </w:r>
    </w:p>
    <w:p w14:paraId="762A80D6" w14:textId="55247783" w:rsidR="00682EC2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2.13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Bezpečnosť navrhovaného riešenia a</w:t>
      </w:r>
      <w:r w:rsidR="00682EC2"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bidi="en-US"/>
        </w:rPr>
        <w:t> 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služby</w:t>
      </w:r>
    </w:p>
    <w:p w14:paraId="60E54111" w14:textId="151EC199" w:rsidR="00682EC2" w:rsidRPr="003D0787" w:rsidRDefault="00682EC2" w:rsidP="00603B23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Posudzuje sa celková bezpečnostná architektúra riešenia z pohľadu prenosu a spracovania dát a ich možného zneužitia.</w:t>
      </w:r>
    </w:p>
    <w:p w14:paraId="33913D8C" w14:textId="29A8C626" w:rsidR="00682EC2" w:rsidRPr="003D0787" w:rsidRDefault="00682EC2" w:rsidP="00EB1C7C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áno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riešenie spĺňa minimálne jedno opatrenie na bezpečnosť prenosu a spracovania dát:</w:t>
      </w:r>
    </w:p>
    <w:p w14:paraId="65F2EA97" w14:textId="77777777" w:rsidR="00682EC2" w:rsidRPr="003D0787" w:rsidRDefault="00682EC2" w:rsidP="00EB1C7C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dedikovaná prenosová infraštruktúra, </w:t>
      </w:r>
    </w:p>
    <w:p w14:paraId="331E8EAE" w14:textId="77777777" w:rsidR="00682EC2" w:rsidRPr="003D0787" w:rsidRDefault="00682EC2" w:rsidP="00EB1C7C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>podpora VPN alebo vlastné APN v mobilnej sieti,</w:t>
      </w:r>
    </w:p>
    <w:p w14:paraId="46D98F10" w14:textId="77777777" w:rsidR="00603B23" w:rsidRDefault="00682EC2" w:rsidP="00490F23">
      <w:pPr>
        <w:pStyle w:val="Odsekzoznamu"/>
        <w:numPr>
          <w:ilvl w:val="0"/>
          <w:numId w:val="38"/>
        </w:numPr>
        <w:spacing w:before="0" w:after="0"/>
        <w:ind w:left="425" w:firstLine="425"/>
        <w:contextualSpacing w:val="0"/>
        <w:rPr>
          <w:szCs w:val="22"/>
        </w:rPr>
      </w:pPr>
      <w:r w:rsidRPr="00603B23">
        <w:rPr>
          <w:szCs w:val="22"/>
          <w:lang w:eastAsia="sk-SK"/>
        </w:rPr>
        <w:t>podpora šifrovanej komunikácie,</w:t>
      </w:r>
    </w:p>
    <w:p w14:paraId="236ADC8B" w14:textId="3AC93767" w:rsidR="00682EC2" w:rsidRDefault="00682EC2" w:rsidP="00490F23">
      <w:pPr>
        <w:pStyle w:val="Odsekzoznamu"/>
        <w:numPr>
          <w:ilvl w:val="0"/>
          <w:numId w:val="38"/>
        </w:numPr>
        <w:spacing w:before="0" w:after="0"/>
        <w:ind w:left="425" w:firstLine="425"/>
        <w:contextualSpacing w:val="0"/>
        <w:rPr>
          <w:szCs w:val="22"/>
        </w:rPr>
      </w:pPr>
      <w:r w:rsidRPr="00603B23">
        <w:rPr>
          <w:szCs w:val="22"/>
          <w:lang w:eastAsia="sk-SK"/>
        </w:rPr>
        <w:t>ovládanie a manažment riešenia zabezpečenou formou (hierarchia a logovanie prístupov).</w:t>
      </w:r>
    </w:p>
    <w:p w14:paraId="545F4DC6" w14:textId="77777777" w:rsidR="00603B23" w:rsidRPr="00603B23" w:rsidRDefault="00603B23" w:rsidP="00603B23">
      <w:pPr>
        <w:pStyle w:val="Odsekzoznamu"/>
        <w:spacing w:before="0" w:after="0"/>
        <w:ind w:left="850"/>
        <w:contextualSpacing w:val="0"/>
        <w:rPr>
          <w:szCs w:val="22"/>
        </w:rPr>
      </w:pPr>
    </w:p>
    <w:p w14:paraId="1908CD53" w14:textId="4AC66EB4" w:rsidR="004F39F6" w:rsidRPr="003D0787" w:rsidRDefault="00682EC2" w:rsidP="00EB1C7C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nie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“ (do poľa komentár v hodnotiacom hárku uvedie svoje podrobné zdôvodnenie vyhodnotenia kritéria), ak</w:t>
      </w:r>
      <w:r w:rsidR="004F39F6"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 </w:t>
      </w:r>
      <w:r w:rsidR="004F39F6" w:rsidRPr="003D0787">
        <w:rPr>
          <w:rFonts w:ascii="Arial Narrow" w:hAnsi="Arial Narrow"/>
          <w:sz w:val="22"/>
          <w:szCs w:val="22"/>
          <w:lang w:val="sk-SK" w:eastAsia="sk-SK"/>
        </w:rPr>
        <w:t>riešenie nespĺňa žiadne z opatrení na bezpečnosť prenosu a spracovania dát:</w:t>
      </w:r>
    </w:p>
    <w:p w14:paraId="01B9AAF2" w14:textId="77777777" w:rsidR="004F39F6" w:rsidRPr="003D0787" w:rsidRDefault="004F39F6" w:rsidP="00B65B14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dedikovaná prenosová infraštruktúra, </w:t>
      </w:r>
    </w:p>
    <w:p w14:paraId="4ADFA575" w14:textId="77777777" w:rsidR="004F39F6" w:rsidRPr="003D0787" w:rsidRDefault="004F39F6" w:rsidP="00B65B14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>podpora VPN alebo vlastné APN v mobilnej sieti,</w:t>
      </w:r>
    </w:p>
    <w:p w14:paraId="3DC69D64" w14:textId="77777777" w:rsidR="004F39F6" w:rsidRPr="003D0787" w:rsidRDefault="004F39F6" w:rsidP="00B65B14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>podpora šifrovanej komunikácie,</w:t>
      </w:r>
    </w:p>
    <w:p w14:paraId="4C7432D0" w14:textId="22E0DF5D" w:rsidR="00682EC2" w:rsidRPr="003D0787" w:rsidRDefault="004F39F6" w:rsidP="00603B23">
      <w:pPr>
        <w:pStyle w:val="Odsekzoznamu"/>
        <w:numPr>
          <w:ilvl w:val="0"/>
          <w:numId w:val="38"/>
        </w:numPr>
        <w:spacing w:before="0"/>
        <w:ind w:left="425" w:firstLine="425"/>
        <w:contextualSpacing w:val="0"/>
        <w:rPr>
          <w:szCs w:val="22"/>
          <w:lang w:eastAsia="sk-SK"/>
        </w:rPr>
      </w:pPr>
      <w:r w:rsidRPr="003D0787">
        <w:rPr>
          <w:szCs w:val="22"/>
          <w:lang w:eastAsia="sk-SK"/>
        </w:rPr>
        <w:t>ovládanie a manažment riešenia zabezpečenou formou (hierarchia a logovanie prístupov).</w:t>
      </w:r>
    </w:p>
    <w:p w14:paraId="6354E3AD" w14:textId="50EC6E3F" w:rsidR="00682EC2" w:rsidRPr="003D0787" w:rsidRDefault="004F39F6" w:rsidP="00603B23">
      <w:pPr>
        <w:spacing w:before="120" w:after="120"/>
        <w:ind w:left="425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bidi="en-US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</w:t>
      </w:r>
      <w:proofErr w:type="spellStart"/>
      <w:r w:rsidRPr="003D0787">
        <w:rPr>
          <w:rFonts w:ascii="Arial Narrow" w:hAnsi="Arial Narrow"/>
          <w:sz w:val="22"/>
          <w:szCs w:val="22"/>
          <w:lang w:val="sk-SK" w:eastAsia="sk-SK"/>
        </w:rPr>
        <w:t>ŽoNFP</w:t>
      </w:r>
      <w:proofErr w:type="spellEnd"/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: kapitoly 7.2 Spôsob realizácie aktivít projektu a 7.3 Situácia po realizácii projektu a udržateľnosť projektu, Štúdia uskutočniteľnosti - </w:t>
      </w:r>
      <w:r w:rsidR="00D57659" w:rsidRPr="00D57659">
        <w:rPr>
          <w:rFonts w:ascii="Arial Narrow" w:hAnsi="Arial Narrow"/>
          <w:sz w:val="22"/>
          <w:szCs w:val="22"/>
          <w:lang w:val="sk-SK" w:eastAsia="sk-SK"/>
        </w:rPr>
        <w:t>Popis budúceho stavu - Architektúra</w:t>
      </w:r>
    </w:p>
    <w:p w14:paraId="353BB68F" w14:textId="392ABC26" w:rsidR="004253AE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2.14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Zabezpečenie poskytovania verejného prístupu k výstupným dátam</w:t>
      </w:r>
    </w:p>
    <w:p w14:paraId="36801E0A" w14:textId="7A322D70" w:rsidR="004253AE" w:rsidRPr="003D0787" w:rsidRDefault="004253AE" w:rsidP="00603B23">
      <w:pPr>
        <w:spacing w:before="120" w:after="120"/>
        <w:ind w:left="425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Posudzuje sa splnenie podmienky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poskytovania verejného prístupu k výstupným dátam. </w:t>
      </w:r>
    </w:p>
    <w:p w14:paraId="5C47527F" w14:textId="2A6B7C64" w:rsidR="004253AE" w:rsidRPr="003D0787" w:rsidRDefault="004253AE" w:rsidP="00EB1C7C">
      <w:pPr>
        <w:ind w:left="426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áno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ž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iadateľ identifikoval spôsoby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poskytovania verejného prístupu k výstupným dátam.</w:t>
      </w:r>
    </w:p>
    <w:p w14:paraId="5CD5747B" w14:textId="788FC637" w:rsidR="004253AE" w:rsidRPr="003D0787" w:rsidRDefault="004253AE" w:rsidP="00086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nie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žiadateľ neuviedol žiaden zo spôsobov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poskytovania verejného prístupu k výstupným dátam.</w:t>
      </w:r>
    </w:p>
    <w:p w14:paraId="0984616B" w14:textId="3B646162" w:rsidR="004253AE" w:rsidRPr="003D0787" w:rsidRDefault="004253AE" w:rsidP="00603B23">
      <w:pPr>
        <w:spacing w:before="120" w:after="120"/>
        <w:ind w:left="425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</w:t>
      </w:r>
      <w:proofErr w:type="spellStart"/>
      <w:r w:rsidRPr="003D0787">
        <w:rPr>
          <w:rFonts w:ascii="Arial Narrow" w:hAnsi="Arial Narrow"/>
          <w:sz w:val="22"/>
          <w:szCs w:val="22"/>
          <w:lang w:val="sk-SK" w:eastAsia="sk-SK"/>
        </w:rPr>
        <w:t>ŽoNFP</w:t>
      </w:r>
      <w:proofErr w:type="spellEnd"/>
      <w:r w:rsidRPr="003D0787">
        <w:rPr>
          <w:rFonts w:ascii="Arial Narrow" w:hAnsi="Arial Narrow"/>
          <w:sz w:val="22"/>
          <w:szCs w:val="22"/>
          <w:lang w:val="sk-SK" w:eastAsia="sk-SK"/>
        </w:rPr>
        <w:t>: kapitoly 7.2 Spôsob realizácie aktivít projektu a 7.3 Situácia po realizácii projektu a udržateľnosť projektu, Štúdia uskutočniteľnosti</w:t>
      </w:r>
      <w:r w:rsidR="00D57659">
        <w:rPr>
          <w:rFonts w:ascii="Arial Narrow" w:hAnsi="Arial Narrow"/>
          <w:sz w:val="22"/>
          <w:szCs w:val="22"/>
          <w:lang w:val="sk-SK" w:eastAsia="sk-SK"/>
        </w:rPr>
        <w:t>.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 xml:space="preserve"> </w:t>
      </w:r>
    </w:p>
    <w:p w14:paraId="2D6CC715" w14:textId="51B467B6" w:rsidR="00495B71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2.15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Miera poskytovania verejného prístupu k výstupným dátam</w:t>
      </w:r>
    </w:p>
    <w:p w14:paraId="3E501AFA" w14:textId="02EA65B1" w:rsidR="00495B71" w:rsidRPr="003D0787" w:rsidRDefault="00D57659" w:rsidP="00EB1C7C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>
        <w:rPr>
          <w:rFonts w:ascii="Arial Narrow" w:hAnsi="Arial Narrow"/>
          <w:sz w:val="22"/>
          <w:szCs w:val="22"/>
          <w:lang w:val="sk-SK" w:eastAsia="sk-SK"/>
        </w:rPr>
        <w:t>P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oskytovani</w:t>
      </w:r>
      <w:r>
        <w:rPr>
          <w:rFonts w:ascii="Arial Narrow" w:hAnsi="Arial Narrow"/>
          <w:sz w:val="22"/>
          <w:szCs w:val="22"/>
          <w:lang w:val="sk-SK" w:eastAsia="sk-SK"/>
        </w:rPr>
        <w:t>e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verejného prístupu k výstupným dátam </w:t>
      </w:r>
      <w:r>
        <w:rPr>
          <w:rFonts w:ascii="Arial Narrow" w:hAnsi="Arial Narrow"/>
          <w:sz w:val="22"/>
          <w:szCs w:val="22"/>
          <w:lang w:val="sk-SK" w:eastAsia="sk-SK"/>
        </w:rPr>
        <w:t>je vylučujúcou podmienkou poskytnutia pomoci (viď vyššie). V rámci tohto hodnotiaceho kritéria sa p</w:t>
      </w:r>
      <w:r w:rsidR="00495B71" w:rsidRPr="003D0787">
        <w:rPr>
          <w:rFonts w:ascii="Arial Narrow" w:hAnsi="Arial Narrow"/>
          <w:sz w:val="22"/>
          <w:szCs w:val="22"/>
          <w:lang w:val="sk-SK" w:eastAsia="sk-SK"/>
        </w:rPr>
        <w:t>osudzuje</w:t>
      </w:r>
      <w:r w:rsidR="005913E2">
        <w:rPr>
          <w:rFonts w:ascii="Arial Narrow" w:hAnsi="Arial Narrow"/>
          <w:sz w:val="22"/>
          <w:szCs w:val="22"/>
          <w:lang w:val="sk-SK" w:eastAsia="sk-SK"/>
        </w:rPr>
        <w:t>,</w:t>
      </w:r>
      <w:r w:rsidR="00495B71" w:rsidRPr="003D0787">
        <w:rPr>
          <w:rFonts w:ascii="Arial Narrow" w:hAnsi="Arial Narrow"/>
          <w:sz w:val="22"/>
          <w:szCs w:val="22"/>
          <w:lang w:val="sk-SK" w:eastAsia="sk-SK"/>
        </w:rPr>
        <w:t xml:space="preserve"> do akej miery </w:t>
      </w:r>
      <w:r>
        <w:rPr>
          <w:rFonts w:ascii="Arial Narrow" w:hAnsi="Arial Narrow"/>
          <w:sz w:val="22"/>
          <w:szCs w:val="22"/>
          <w:lang w:val="sk-SK" w:eastAsia="sk-SK"/>
        </w:rPr>
        <w:t xml:space="preserve">(akými prostriedkami) </w:t>
      </w:r>
      <w:r w:rsidR="00495B71" w:rsidRPr="003D0787">
        <w:rPr>
          <w:rFonts w:ascii="Arial Narrow" w:hAnsi="Arial Narrow"/>
          <w:sz w:val="22"/>
          <w:szCs w:val="22"/>
          <w:lang w:val="sk-SK" w:eastAsia="sk-SK"/>
        </w:rPr>
        <w:t>je zabezpečený nediskriminačný a verejný prístup k získaným výstupným dátam.</w:t>
      </w:r>
    </w:p>
    <w:p w14:paraId="46E0E6C7" w14:textId="2356F77B" w:rsidR="00495B71" w:rsidRPr="003D0787" w:rsidRDefault="00495B71" w:rsidP="00EB1C7C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Ide o bodované kritérium. Hodnotiteľ </w:t>
      </w:r>
      <w:r w:rsidR="003F571E">
        <w:rPr>
          <w:rFonts w:ascii="Arial Narrow" w:hAnsi="Arial Narrow"/>
          <w:sz w:val="22"/>
          <w:szCs w:val="22"/>
          <w:lang w:val="sk-SK"/>
        </w:rPr>
        <w:t xml:space="preserve">najprv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pridelí bodovú hodnotu </w:t>
      </w:r>
      <w:r w:rsidR="003F571E">
        <w:rPr>
          <w:rFonts w:ascii="Arial Narrow" w:hAnsi="Arial Narrow"/>
          <w:sz w:val="22"/>
          <w:szCs w:val="22"/>
          <w:lang w:val="sk-SK"/>
        </w:rPr>
        <w:t>za splnenie povinn</w:t>
      </w:r>
      <w:r w:rsidR="00C031FC">
        <w:rPr>
          <w:rFonts w:ascii="Arial Narrow" w:hAnsi="Arial Narrow"/>
          <w:sz w:val="22"/>
          <w:szCs w:val="22"/>
          <w:lang w:val="sk-SK"/>
        </w:rPr>
        <w:t>ého rozsahu</w:t>
      </w:r>
      <w:r w:rsidRPr="003D0787">
        <w:rPr>
          <w:rFonts w:ascii="Arial Narrow" w:hAnsi="Arial Narrow"/>
          <w:sz w:val="22"/>
          <w:szCs w:val="22"/>
          <w:lang w:val="sk-SK"/>
        </w:rPr>
        <w:t>:</w:t>
      </w:r>
    </w:p>
    <w:p w14:paraId="596F224A" w14:textId="77777777" w:rsidR="00495B71" w:rsidRPr="003D0787" w:rsidRDefault="00495B71" w:rsidP="00EB1C7C">
      <w:pPr>
        <w:ind w:left="426"/>
        <w:jc w:val="both"/>
        <w:rPr>
          <w:rFonts w:ascii="Arial Narrow" w:hAnsi="Arial Narrow"/>
          <w:sz w:val="10"/>
          <w:szCs w:val="10"/>
          <w:lang w:val="sk-SK"/>
        </w:rPr>
      </w:pPr>
    </w:p>
    <w:p w14:paraId="17834C00" w14:textId="5694B423" w:rsidR="00495B71" w:rsidRPr="003D0787" w:rsidRDefault="00495B71" w:rsidP="00603B23">
      <w:pPr>
        <w:pStyle w:val="Odsekzoznamu"/>
        <w:numPr>
          <w:ilvl w:val="0"/>
          <w:numId w:val="39"/>
        </w:numPr>
        <w:ind w:left="1135" w:hanging="284"/>
        <w:contextualSpacing w:val="0"/>
        <w:rPr>
          <w:szCs w:val="22"/>
        </w:rPr>
      </w:pPr>
      <w:r w:rsidRPr="003D0787">
        <w:rPr>
          <w:szCs w:val="22"/>
        </w:rPr>
        <w:t xml:space="preserve">A: zverejnením výstupných údajov </w:t>
      </w:r>
      <w:r w:rsidRPr="003D0787">
        <w:rPr>
          <w:szCs w:val="22"/>
          <w:lang w:eastAsia="sk-SK"/>
        </w:rPr>
        <w:t>spracovaných v užívateľskom formáte</w:t>
      </w:r>
      <w:r w:rsidRPr="003D0787">
        <w:rPr>
          <w:szCs w:val="22"/>
        </w:rPr>
        <w:t xml:space="preserve"> na internete/prostredníctvom e</w:t>
      </w:r>
      <w:r w:rsidR="005913E2">
        <w:rPr>
          <w:szCs w:val="22"/>
        </w:rPr>
        <w:t>-</w:t>
      </w:r>
      <w:r w:rsidRPr="003D0787">
        <w:rPr>
          <w:szCs w:val="22"/>
        </w:rPr>
        <w:t xml:space="preserve">mailu – </w:t>
      </w:r>
      <w:r w:rsidRPr="00B65B14">
        <w:rPr>
          <w:b/>
          <w:szCs w:val="22"/>
        </w:rPr>
        <w:t>10 bodov</w:t>
      </w:r>
    </w:p>
    <w:p w14:paraId="58AA8CA9" w14:textId="0E4DC354" w:rsidR="00495B71" w:rsidRPr="003D0787" w:rsidRDefault="00495B71" w:rsidP="00603B23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Dodatočné body </w:t>
      </w:r>
      <w:r w:rsidR="00D57659">
        <w:rPr>
          <w:rFonts w:ascii="Arial Narrow" w:hAnsi="Arial Narrow"/>
          <w:sz w:val="22"/>
          <w:szCs w:val="22"/>
          <w:lang w:val="sk-SK"/>
        </w:rPr>
        <w:t xml:space="preserve">hodnotiteľ </w:t>
      </w:r>
      <w:r w:rsidRPr="003D0787">
        <w:rPr>
          <w:rFonts w:ascii="Arial Narrow" w:hAnsi="Arial Narrow"/>
          <w:sz w:val="22"/>
          <w:szCs w:val="22"/>
          <w:lang w:val="sk-SK"/>
        </w:rPr>
        <w:t>pride</w:t>
      </w:r>
      <w:r w:rsidR="00D57659">
        <w:rPr>
          <w:rFonts w:ascii="Arial Narrow" w:hAnsi="Arial Narrow"/>
          <w:sz w:val="22"/>
          <w:szCs w:val="22"/>
          <w:lang w:val="sk-SK"/>
        </w:rPr>
        <w:t>lí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 za dodatočné spôsoby sprístupnenia výstupných dát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poskytované v reálnom čase, resp. v definovaných intervaloch (max. interval 1 deň)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:  </w:t>
      </w:r>
    </w:p>
    <w:p w14:paraId="21E30C02" w14:textId="77777777" w:rsidR="00495B71" w:rsidRPr="003D0787" w:rsidRDefault="00495B71" w:rsidP="00EB1C7C">
      <w:pPr>
        <w:pStyle w:val="Odsekzoznamu"/>
        <w:numPr>
          <w:ilvl w:val="0"/>
          <w:numId w:val="39"/>
        </w:numPr>
        <w:spacing w:before="0" w:after="0"/>
        <w:ind w:left="1134" w:hanging="283"/>
        <w:rPr>
          <w:szCs w:val="22"/>
        </w:rPr>
      </w:pPr>
      <w:r w:rsidRPr="003D0787">
        <w:rPr>
          <w:szCs w:val="22"/>
        </w:rPr>
        <w:t xml:space="preserve">B: poskytovanie výstupných údajov </w:t>
      </w:r>
      <w:r w:rsidRPr="003D0787">
        <w:rPr>
          <w:szCs w:val="22"/>
          <w:lang w:eastAsia="sk-SK"/>
        </w:rPr>
        <w:t>spracovaných v užívateľskom formáte</w:t>
      </w:r>
      <w:r w:rsidRPr="003D0787">
        <w:rPr>
          <w:szCs w:val="22"/>
        </w:rPr>
        <w:t xml:space="preserve"> prostredníctvom aplikácie/aplikačných rozhraní (API)/zaslaním do elektronickej schránky občanov v portáli slovensko.sk – </w:t>
      </w:r>
      <w:r w:rsidRPr="00B65B14">
        <w:rPr>
          <w:b/>
          <w:szCs w:val="22"/>
        </w:rPr>
        <w:t>dodatočných 5 bodov</w:t>
      </w:r>
    </w:p>
    <w:p w14:paraId="1E506FB0" w14:textId="77777777" w:rsidR="00495B71" w:rsidRPr="003D0787" w:rsidRDefault="00495B71" w:rsidP="00EB1C7C">
      <w:pPr>
        <w:pStyle w:val="Odsekzoznamu"/>
        <w:ind w:left="1134" w:hanging="283"/>
        <w:rPr>
          <w:sz w:val="10"/>
          <w:szCs w:val="10"/>
        </w:rPr>
      </w:pPr>
    </w:p>
    <w:p w14:paraId="6460232A" w14:textId="38A91C18" w:rsidR="00495B71" w:rsidRPr="00603B23" w:rsidRDefault="00495B71" w:rsidP="00603B23">
      <w:pPr>
        <w:pStyle w:val="Odsekzoznamu"/>
        <w:numPr>
          <w:ilvl w:val="0"/>
          <w:numId w:val="39"/>
        </w:numPr>
        <w:ind w:left="1135" w:hanging="284"/>
        <w:contextualSpacing w:val="0"/>
        <w:rPr>
          <w:szCs w:val="22"/>
        </w:rPr>
      </w:pPr>
      <w:r w:rsidRPr="00603B23">
        <w:rPr>
          <w:szCs w:val="22"/>
        </w:rPr>
        <w:t xml:space="preserve">C: poskytovanie výstupných údajov </w:t>
      </w:r>
      <w:r w:rsidRPr="00603B23">
        <w:rPr>
          <w:szCs w:val="22"/>
          <w:lang w:eastAsia="sk-SK"/>
        </w:rPr>
        <w:t>spracovaných v užívateľskom formáte</w:t>
      </w:r>
      <w:r w:rsidRPr="00603B23">
        <w:rPr>
          <w:szCs w:val="22"/>
        </w:rPr>
        <w:t xml:space="preserve"> prostredníctvom osobitne určeného prezentačného hardvéru (digitálny </w:t>
      </w:r>
      <w:proofErr w:type="spellStart"/>
      <w:r w:rsidRPr="00603B23">
        <w:rPr>
          <w:szCs w:val="22"/>
        </w:rPr>
        <w:t>infopanel</w:t>
      </w:r>
      <w:proofErr w:type="spellEnd"/>
      <w:r w:rsidRPr="00603B23">
        <w:rPr>
          <w:szCs w:val="22"/>
        </w:rPr>
        <w:t xml:space="preserve">, LED obrazovka a pod.) – </w:t>
      </w:r>
      <w:r w:rsidRPr="00603B23">
        <w:rPr>
          <w:b/>
          <w:szCs w:val="22"/>
        </w:rPr>
        <w:t>dodatočných 5 bodov</w:t>
      </w:r>
    </w:p>
    <w:p w14:paraId="2B75628B" w14:textId="62EC03F0" w:rsidR="00495B71" w:rsidRPr="003D0787" w:rsidRDefault="00495B71" w:rsidP="00EB1C7C">
      <w:pPr>
        <w:pStyle w:val="Odsekzoznamu"/>
        <w:numPr>
          <w:ilvl w:val="0"/>
          <w:numId w:val="39"/>
        </w:numPr>
        <w:spacing w:before="0" w:after="0"/>
        <w:ind w:left="1134" w:hanging="283"/>
        <w:rPr>
          <w:szCs w:val="22"/>
        </w:rPr>
      </w:pPr>
      <w:r w:rsidRPr="003D0787">
        <w:rPr>
          <w:szCs w:val="22"/>
        </w:rPr>
        <w:t xml:space="preserve">D: zverejňovanie výstupných údajov </w:t>
      </w:r>
      <w:r w:rsidRPr="003D0787">
        <w:rPr>
          <w:color w:val="000000" w:themeColor="text1"/>
          <w:szCs w:val="22"/>
        </w:rPr>
        <w:t xml:space="preserve">v otvorenom strojovo čitateľnom </w:t>
      </w:r>
      <w:r w:rsidRPr="003D0787">
        <w:rPr>
          <w:szCs w:val="22"/>
          <w:lang w:eastAsia="sk-SK"/>
        </w:rPr>
        <w:t xml:space="preserve">formáte vytvorené podľa štandardov s úplnými a štandardizovanými metadátami alebo ontológie využívajúce jedinečné </w:t>
      </w:r>
      <w:proofErr w:type="spellStart"/>
      <w:r w:rsidRPr="003D0787">
        <w:rPr>
          <w:szCs w:val="22"/>
          <w:lang w:eastAsia="sk-SK"/>
        </w:rPr>
        <w:t>referencovateľné</w:t>
      </w:r>
      <w:proofErr w:type="spellEnd"/>
      <w:r w:rsidRPr="003D0787">
        <w:rPr>
          <w:szCs w:val="22"/>
          <w:lang w:eastAsia="sk-SK"/>
        </w:rPr>
        <w:t xml:space="preserve"> identifikátory </w:t>
      </w:r>
      <w:r w:rsidRPr="003D0787">
        <w:rPr>
          <w:szCs w:val="22"/>
        </w:rPr>
        <w:t xml:space="preserve">– </w:t>
      </w:r>
      <w:r w:rsidRPr="00B65B14">
        <w:rPr>
          <w:b/>
          <w:szCs w:val="22"/>
        </w:rPr>
        <w:t>dodatočných 5 bodov</w:t>
      </w:r>
    </w:p>
    <w:p w14:paraId="2F60EBFB" w14:textId="0C62A766" w:rsidR="004B02FB" w:rsidRPr="003D0787" w:rsidRDefault="004B02FB" w:rsidP="009A21DB">
      <w:pPr>
        <w:spacing w:before="120" w:after="120"/>
        <w:ind w:left="425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bidi="en-US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</w:t>
      </w:r>
      <w:proofErr w:type="spellStart"/>
      <w:r w:rsidRPr="003D0787">
        <w:rPr>
          <w:rFonts w:ascii="Arial Narrow" w:hAnsi="Arial Narrow"/>
          <w:sz w:val="22"/>
          <w:szCs w:val="22"/>
          <w:lang w:val="sk-SK" w:eastAsia="sk-SK"/>
        </w:rPr>
        <w:t>ŽoNFP</w:t>
      </w:r>
      <w:proofErr w:type="spellEnd"/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: kapitoly 7.2 Spôsob realizácie aktivít projektu a 7.3 Situácia po realizácii projektu a udržateľnosť projektu, Štúdia uskutočniteľnosti </w:t>
      </w:r>
      <w:r w:rsidR="00C031FC" w:rsidRPr="003D0787">
        <w:rPr>
          <w:rFonts w:ascii="Arial Narrow" w:hAnsi="Arial Narrow"/>
          <w:sz w:val="22"/>
          <w:szCs w:val="22"/>
          <w:lang w:val="sk-SK" w:eastAsia="sk-SK"/>
        </w:rPr>
        <w:t xml:space="preserve">- </w:t>
      </w:r>
      <w:r w:rsidR="00C031FC" w:rsidRPr="00D57659">
        <w:rPr>
          <w:rFonts w:ascii="Arial Narrow" w:hAnsi="Arial Narrow"/>
          <w:sz w:val="22"/>
          <w:szCs w:val="22"/>
          <w:lang w:val="sk-SK" w:eastAsia="sk-SK"/>
        </w:rPr>
        <w:t>Popis budúceho stavu - Architektúra.</w:t>
      </w:r>
    </w:p>
    <w:p w14:paraId="10CE80AF" w14:textId="64FC0CEE" w:rsidR="00B13A89" w:rsidRPr="003D0787" w:rsidRDefault="00626869" w:rsidP="009A21DB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2.16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Súlad projektu so schváleným strategickým dokumentom určujúcim priority v oblasti riešení internetu vecí pre mestá a verejnú správu</w:t>
      </w:r>
    </w:p>
    <w:p w14:paraId="5266A525" w14:textId="1FC65AE9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Posudzuje sa existencia strategického dokumentu</w:t>
      </w:r>
      <w:ins w:id="94" w:author="OPaM" w:date="2020-09-07T14:39:00Z">
        <w:r w:rsidR="007E19E4">
          <w:rPr>
            <w:rStyle w:val="Odkaznapoznmkupodiarou"/>
            <w:rFonts w:ascii="Arial Narrow" w:hAnsi="Arial Narrow"/>
            <w:sz w:val="22"/>
            <w:szCs w:val="22"/>
            <w:lang w:val="sk-SK" w:eastAsia="sk-SK"/>
          </w:rPr>
          <w:footnoteReference w:id="4"/>
        </w:r>
      </w:ins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na úrovni žiadateľa určujúcom priority riešení internetu vecí schváleného príslušným zastupiteľstvom/rozhodovacím orgánom. Posudzuje sa súlad predkladaného projektu s prioritami schváleného strategického dokumentu.</w:t>
      </w:r>
      <w:r w:rsidR="00993295">
        <w:rPr>
          <w:rFonts w:ascii="Arial Narrow" w:hAnsi="Arial Narrow"/>
          <w:sz w:val="22"/>
          <w:szCs w:val="22"/>
          <w:lang w:val="sk-SK" w:eastAsia="sk-SK"/>
        </w:rPr>
        <w:t xml:space="preserve"> Žiadateľ má povinnosť </w:t>
      </w:r>
      <w:r w:rsidR="00993295" w:rsidRPr="00993295">
        <w:rPr>
          <w:rFonts w:ascii="Arial Narrow" w:hAnsi="Arial Narrow"/>
          <w:sz w:val="22"/>
          <w:szCs w:val="22"/>
          <w:lang w:val="sk-SK" w:eastAsia="sk-SK"/>
        </w:rPr>
        <w:t>uv</w:t>
      </w:r>
      <w:r w:rsidR="00993295">
        <w:rPr>
          <w:rFonts w:ascii="Arial Narrow" w:hAnsi="Arial Narrow"/>
          <w:sz w:val="22"/>
          <w:szCs w:val="22"/>
          <w:lang w:val="sk-SK" w:eastAsia="sk-SK"/>
        </w:rPr>
        <w:t>i</w:t>
      </w:r>
      <w:r w:rsidR="00993295" w:rsidRPr="00993295">
        <w:rPr>
          <w:rFonts w:ascii="Arial Narrow" w:hAnsi="Arial Narrow"/>
          <w:sz w:val="22"/>
          <w:szCs w:val="22"/>
          <w:lang w:val="sk-SK" w:eastAsia="sk-SK"/>
        </w:rPr>
        <w:t>e</w:t>
      </w:r>
      <w:r w:rsidR="00993295">
        <w:rPr>
          <w:rFonts w:ascii="Arial Narrow" w:hAnsi="Arial Narrow"/>
          <w:sz w:val="22"/>
          <w:szCs w:val="22"/>
          <w:lang w:val="sk-SK" w:eastAsia="sk-SK"/>
        </w:rPr>
        <w:t>sť</w:t>
      </w:r>
      <w:r w:rsidR="00993295" w:rsidRPr="00993295">
        <w:rPr>
          <w:rFonts w:ascii="Arial Narrow" w:hAnsi="Arial Narrow"/>
          <w:sz w:val="22"/>
          <w:szCs w:val="22"/>
          <w:lang w:val="sk-SK" w:eastAsia="sk-SK"/>
        </w:rPr>
        <w:t>, či má, resp. nemá vypracovaný strategický dokument na implementáciu riešení internetu vecí a akým spôsobom je, resp. nie je predkladaný projekt v súlade s prioritami príslušného strategického dokumentu</w:t>
      </w:r>
      <w:r w:rsidR="00864B88">
        <w:rPr>
          <w:rFonts w:ascii="Arial Narrow" w:hAnsi="Arial Narrow"/>
          <w:sz w:val="22"/>
          <w:szCs w:val="22"/>
          <w:lang w:val="sk-SK" w:eastAsia="sk-SK"/>
        </w:rPr>
        <w:t>.</w:t>
      </w:r>
    </w:p>
    <w:p w14:paraId="1258D8AB" w14:textId="77777777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Ide o bodované kritérium. Hodnotiteľ pridelí bodovú hodnotu nasledovne:</w:t>
      </w:r>
    </w:p>
    <w:p w14:paraId="1FCF5288" w14:textId="6BDE893A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b/>
          <w:bCs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Ak žiadateľ </w:t>
      </w:r>
      <w:r w:rsidRPr="003D0787">
        <w:rPr>
          <w:rFonts w:ascii="Arial Narrow" w:hAnsi="Arial Narrow"/>
          <w:b/>
          <w:sz w:val="22"/>
          <w:szCs w:val="22"/>
          <w:lang w:val="sk-SK" w:eastAsia="sk-SK"/>
        </w:rPr>
        <w:t>nemá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del w:id="99" w:author="OPaM" w:date="2020-09-04T13:41:00Z">
        <w:r w:rsidRPr="003D0787" w:rsidDel="008B1413">
          <w:rPr>
            <w:rFonts w:ascii="Arial Narrow" w:hAnsi="Arial Narrow"/>
            <w:sz w:val="22"/>
            <w:szCs w:val="22"/>
            <w:lang w:val="sk-SK" w:eastAsia="sk-SK"/>
          </w:rPr>
          <w:delText>vypracovaný</w:delText>
        </w:r>
      </w:del>
      <w:ins w:id="100" w:author="OPaM" w:date="2020-09-04T13:41:00Z">
        <w:r w:rsidR="008B1413">
          <w:rPr>
            <w:rFonts w:ascii="Arial Narrow" w:hAnsi="Arial Narrow"/>
            <w:sz w:val="22"/>
            <w:szCs w:val="22"/>
            <w:lang w:val="sk-SK" w:eastAsia="sk-SK"/>
          </w:rPr>
          <w:t>schválený</w:t>
        </w:r>
      </w:ins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strategický dokument na implementáciu riešení internetu vecí, resp. predkladaný projekt nie je v súlade s prioritami príslušného strategického dokumentu</w:t>
      </w:r>
      <w:r w:rsidR="003C3322">
        <w:rPr>
          <w:rFonts w:ascii="Arial Narrow" w:hAnsi="Arial Narrow"/>
          <w:sz w:val="22"/>
          <w:szCs w:val="22"/>
          <w:lang w:val="sk-SK" w:eastAsia="sk-SK"/>
        </w:rPr>
        <w:t>,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hodnotiteľ priradí bodovú hodnotu </w:t>
      </w:r>
      <w:r w:rsidRPr="003D0787">
        <w:rPr>
          <w:rFonts w:ascii="Arial Narrow" w:hAnsi="Arial Narrow"/>
          <w:b/>
          <w:bCs/>
          <w:sz w:val="22"/>
          <w:szCs w:val="22"/>
          <w:lang w:val="sk-SK" w:eastAsia="sk-SK"/>
        </w:rPr>
        <w:t>0 bodov</w:t>
      </w:r>
      <w:r w:rsidR="003C3322">
        <w:rPr>
          <w:rFonts w:ascii="Arial Narrow" w:hAnsi="Arial Narrow"/>
          <w:b/>
          <w:bCs/>
          <w:sz w:val="22"/>
          <w:szCs w:val="22"/>
          <w:lang w:val="sk-SK" w:eastAsia="sk-SK"/>
        </w:rPr>
        <w:t>.</w:t>
      </w:r>
    </w:p>
    <w:p w14:paraId="032AE63D" w14:textId="486CF5AC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b/>
          <w:bCs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Ak žiadateľ </w:t>
      </w:r>
      <w:r w:rsidRPr="003D0787">
        <w:rPr>
          <w:rFonts w:ascii="Arial Narrow" w:hAnsi="Arial Narrow"/>
          <w:b/>
          <w:sz w:val="22"/>
          <w:szCs w:val="22"/>
          <w:lang w:val="sk-SK" w:eastAsia="sk-SK"/>
        </w:rPr>
        <w:t>má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del w:id="101" w:author="OPaM" w:date="2020-09-04T13:42:00Z">
        <w:r w:rsidRPr="003D0787" w:rsidDel="008B1413">
          <w:rPr>
            <w:rFonts w:ascii="Arial Narrow" w:hAnsi="Arial Narrow"/>
            <w:sz w:val="22"/>
            <w:szCs w:val="22"/>
            <w:lang w:val="sk-SK" w:eastAsia="sk-SK"/>
          </w:rPr>
          <w:delText>vypracovaný</w:delText>
        </w:r>
      </w:del>
      <w:ins w:id="102" w:author="OPaM" w:date="2020-09-04T13:42:00Z">
        <w:r w:rsidR="008B1413">
          <w:rPr>
            <w:rFonts w:ascii="Arial Narrow" w:hAnsi="Arial Narrow"/>
            <w:sz w:val="22"/>
            <w:szCs w:val="22"/>
            <w:lang w:val="sk-SK" w:eastAsia="sk-SK"/>
          </w:rPr>
          <w:t>schválený</w:t>
        </w:r>
      </w:ins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strategický dokument na implementáciu riešení internetu vecí a predkladaný projekt je v súlade s prioritami príslušného strategického dokumentu</w:t>
      </w:r>
      <w:r w:rsidR="003C3322">
        <w:rPr>
          <w:rFonts w:ascii="Arial Narrow" w:hAnsi="Arial Narrow"/>
          <w:sz w:val="22"/>
          <w:szCs w:val="22"/>
          <w:lang w:val="sk-SK" w:eastAsia="sk-SK"/>
        </w:rPr>
        <w:t>,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hodnotiteľ priradí bodovú hodnotu </w:t>
      </w:r>
      <w:r w:rsidRPr="003D0787">
        <w:rPr>
          <w:rFonts w:ascii="Arial Narrow" w:hAnsi="Arial Narrow"/>
          <w:b/>
          <w:bCs/>
          <w:sz w:val="22"/>
          <w:szCs w:val="22"/>
          <w:lang w:val="sk-SK" w:eastAsia="sk-SK"/>
        </w:rPr>
        <w:t>10 bodov.</w:t>
      </w:r>
    </w:p>
    <w:p w14:paraId="0A39360D" w14:textId="2B14287D" w:rsidR="00875911" w:rsidRPr="003D0787" w:rsidRDefault="00875911" w:rsidP="009A21DB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</w:t>
      </w:r>
      <w:proofErr w:type="spellStart"/>
      <w:r w:rsidRPr="003D0787">
        <w:rPr>
          <w:rFonts w:ascii="Arial Narrow" w:hAnsi="Arial Narrow"/>
          <w:sz w:val="22"/>
          <w:szCs w:val="22"/>
          <w:lang w:val="sk-SK" w:eastAsia="sk-SK"/>
        </w:rPr>
        <w:t>ŽoNFP</w:t>
      </w:r>
      <w:proofErr w:type="spellEnd"/>
      <w:r w:rsidRPr="003D0787">
        <w:rPr>
          <w:rFonts w:ascii="Arial Narrow" w:hAnsi="Arial Narrow"/>
          <w:sz w:val="22"/>
          <w:szCs w:val="22"/>
          <w:lang w:val="sk-SK" w:eastAsia="sk-SK"/>
        </w:rPr>
        <w:t>: kapitoly 7.2 Spôsob realizácie aktivít projektu a 7.3 Situácia po realizácii projektu a udržateľnosť projektu, Štúdia uskutočniteľnosti</w:t>
      </w:r>
      <w:ins w:id="103" w:author="Ján Galvánek" w:date="2020-09-03T16:09:00Z">
        <w:r w:rsidR="00BA1411">
          <w:rPr>
            <w:rFonts w:ascii="Arial Narrow" w:hAnsi="Arial Narrow"/>
            <w:sz w:val="22"/>
            <w:szCs w:val="22"/>
            <w:lang w:val="sk-SK" w:eastAsia="sk-SK"/>
          </w:rPr>
          <w:t xml:space="preserve"> a </w:t>
        </w:r>
      </w:ins>
      <w:ins w:id="104" w:author="Ján Galvánek" w:date="2020-09-03T16:10:00Z">
        <w:r w:rsidR="00BA1411">
          <w:rPr>
            <w:rFonts w:ascii="Arial Narrow" w:hAnsi="Arial Narrow"/>
            <w:sz w:val="22"/>
            <w:szCs w:val="22"/>
            <w:lang w:val="sk-SK" w:eastAsia="sk-SK"/>
          </w:rPr>
          <w:t>strategický dokument.</w:t>
        </w:r>
      </w:ins>
    </w:p>
    <w:p w14:paraId="5CE5433F" w14:textId="7C98B7AB" w:rsidR="00626869" w:rsidRPr="003D0787" w:rsidRDefault="00626869" w:rsidP="009A21DB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2.17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Príspevok projektu k prioritným oblastiam využívania prvkov internetu vecí v mestách a verejnej správe</w:t>
      </w:r>
    </w:p>
    <w:p w14:paraId="2B155422" w14:textId="373D37FC" w:rsidR="00385B80" w:rsidRDefault="00385B80" w:rsidP="00D729D2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Posudzuje sa navrhované riešenie z pohľadu jeho príspevku k realizácii nasledovných prioritných oblastí pre implementáciu prvkov i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nternetu vecí pre podporu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internetu vecí v mestách a verejnej správe</w:t>
      </w:r>
      <w:r w:rsidR="0067151B">
        <w:rPr>
          <w:rFonts w:ascii="Arial Narrow" w:hAnsi="Arial Narrow"/>
          <w:sz w:val="22"/>
          <w:szCs w:val="22"/>
          <w:lang w:val="sk-SK"/>
        </w:rPr>
        <w:t>.</w:t>
      </w:r>
    </w:p>
    <w:p w14:paraId="69ABC3FC" w14:textId="16193F50" w:rsidR="0067151B" w:rsidRPr="003D0787" w:rsidRDefault="0067151B" w:rsidP="00D729D2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Žiadateľ má povinnosť </w:t>
      </w:r>
      <w:r w:rsidRPr="0067151B">
        <w:rPr>
          <w:rFonts w:ascii="Arial Narrow" w:hAnsi="Arial Narrow"/>
          <w:sz w:val="22"/>
          <w:szCs w:val="22"/>
          <w:lang w:val="sk-SK"/>
        </w:rPr>
        <w:t>podrobne popísať navrhované riešenie z pohľadu jeho príspevku k realizácii nasledovných prioritných oblastí</w:t>
      </w:r>
      <w:r>
        <w:rPr>
          <w:rFonts w:ascii="Arial Narrow" w:hAnsi="Arial Narrow"/>
          <w:sz w:val="22"/>
          <w:szCs w:val="22"/>
          <w:lang w:val="sk-SK"/>
        </w:rPr>
        <w:t>:</w:t>
      </w:r>
    </w:p>
    <w:p w14:paraId="6C49737E" w14:textId="577D51D5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regulácia dopravy - prvky upokojenia dopravy, smerovanie dopravy, pohyb osôb a dopravných prostriedkov</w:t>
      </w:r>
    </w:p>
    <w:p w14:paraId="58E08C21" w14:textId="38F142AE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manažment statickej dopravy</w:t>
      </w:r>
    </w:p>
    <w:p w14:paraId="396CA26F" w14:textId="3B42403D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lokálne environmentálne ukazovatele (hlučnosť, prašnosť, emisie znečisťujúcich látok a prvkov, teplota, vibrácie a pod.) </w:t>
      </w:r>
    </w:p>
    <w:p w14:paraId="17A04B00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manažment vody v území – napr. meranie úhrnu zrážok, toku dažďovej vody a pod.</w:t>
      </w:r>
    </w:p>
    <w:p w14:paraId="7B6A0E32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intenzita osvetlenia, </w:t>
      </w:r>
      <w:proofErr w:type="spellStart"/>
      <w:r w:rsidRPr="003D0787">
        <w:rPr>
          <w:szCs w:val="22"/>
          <w:lang w:eastAsia="sk-SK"/>
        </w:rPr>
        <w:t>smart</w:t>
      </w:r>
      <w:proofErr w:type="spellEnd"/>
      <w:r w:rsidRPr="003D0787">
        <w:rPr>
          <w:szCs w:val="22"/>
          <w:lang w:eastAsia="sk-SK"/>
        </w:rPr>
        <w:t xml:space="preserve"> manažment verejného osvetlenia</w:t>
      </w:r>
    </w:p>
    <w:p w14:paraId="2EAF9425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energetická efektívnosť</w:t>
      </w:r>
    </w:p>
    <w:p w14:paraId="20D30C36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proofErr w:type="spellStart"/>
      <w:r w:rsidRPr="003D0787">
        <w:rPr>
          <w:szCs w:val="22"/>
          <w:lang w:eastAsia="sk-SK"/>
        </w:rPr>
        <w:t>smart</w:t>
      </w:r>
      <w:proofErr w:type="spellEnd"/>
      <w:r w:rsidRPr="003D0787">
        <w:rPr>
          <w:szCs w:val="22"/>
          <w:lang w:eastAsia="sk-SK"/>
        </w:rPr>
        <w:t xml:space="preserve"> manažment komunálneho odpadu – napr. senzory naplnenia odpadových nádob a pod.</w:t>
      </w:r>
    </w:p>
    <w:p w14:paraId="075705EB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zvýšenie úrovne bezpečnosti na verejných miestach (inteligentné kamerové systémy s analýzou obrazu, zvukov a pod.)</w:t>
      </w:r>
    </w:p>
    <w:p w14:paraId="7D907CEC" w14:textId="70876799" w:rsidR="00385B80" w:rsidRPr="003D0787" w:rsidRDefault="00385B80" w:rsidP="009A21DB">
      <w:pPr>
        <w:pStyle w:val="Odsekzoznamu"/>
        <w:numPr>
          <w:ilvl w:val="0"/>
          <w:numId w:val="40"/>
        </w:numPr>
        <w:spacing w:before="0"/>
        <w:ind w:left="1135" w:hanging="284"/>
        <w:contextualSpacing w:val="0"/>
        <w:rPr>
          <w:szCs w:val="22"/>
          <w:lang w:eastAsia="sk-SK"/>
        </w:rPr>
      </w:pPr>
      <w:r w:rsidRPr="003D0787">
        <w:rPr>
          <w:szCs w:val="22"/>
          <w:lang w:eastAsia="sk-SK"/>
        </w:rPr>
        <w:t>tvorba, resp. manažment verejných politík</w:t>
      </w:r>
      <w:r w:rsidR="009A21DB">
        <w:rPr>
          <w:szCs w:val="22"/>
          <w:lang w:eastAsia="sk-SK"/>
        </w:rPr>
        <w:t>.</w:t>
      </w:r>
    </w:p>
    <w:p w14:paraId="7E9A71C4" w14:textId="619E9350" w:rsidR="00385B80" w:rsidRPr="0067151B" w:rsidRDefault="00385B80" w:rsidP="00D729D2">
      <w:pPr>
        <w:ind w:left="426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Ide o bodované kritérium. Hodnotiteľ pridelí bodovú hodnotu nasledovne:</w:t>
      </w:r>
    </w:p>
    <w:p w14:paraId="6E6D3480" w14:textId="492E5DDA" w:rsidR="00385B80" w:rsidRPr="003D0787" w:rsidRDefault="0067151B" w:rsidP="00D729D2">
      <w:pPr>
        <w:pStyle w:val="Odsekzoznamu"/>
        <w:numPr>
          <w:ilvl w:val="0"/>
          <w:numId w:val="41"/>
        </w:numPr>
        <w:ind w:left="1134" w:hanging="283"/>
        <w:rPr>
          <w:szCs w:val="22"/>
          <w:lang w:eastAsia="sk-SK"/>
        </w:rPr>
      </w:pPr>
      <w:r>
        <w:rPr>
          <w:szCs w:val="22"/>
          <w:lang w:eastAsia="sk-SK"/>
        </w:rPr>
        <w:t>a</w:t>
      </w:r>
      <w:r w:rsidR="00385B80" w:rsidRPr="003D0787">
        <w:rPr>
          <w:szCs w:val="22"/>
          <w:lang w:eastAsia="sk-SK"/>
        </w:rPr>
        <w:t>k projekt rieši 1 prioritnú oblasť</w:t>
      </w:r>
      <w:r w:rsidR="003C3322">
        <w:rPr>
          <w:szCs w:val="22"/>
          <w:lang w:eastAsia="sk-SK"/>
        </w:rPr>
        <w:t>,</w:t>
      </w:r>
      <w:r w:rsidR="00385B80" w:rsidRPr="003D0787">
        <w:rPr>
          <w:szCs w:val="22"/>
          <w:lang w:eastAsia="sk-SK"/>
        </w:rPr>
        <w:t xml:space="preserve"> hodnotiteľ priradí bodovú hodnotu </w:t>
      </w:r>
      <w:r w:rsidR="00385B80" w:rsidRPr="00B65B14">
        <w:rPr>
          <w:b/>
          <w:szCs w:val="22"/>
          <w:lang w:eastAsia="sk-SK"/>
        </w:rPr>
        <w:t>30 bodov</w:t>
      </w:r>
    </w:p>
    <w:p w14:paraId="6E8408E2" w14:textId="1CF0B0B3" w:rsidR="00385B80" w:rsidRPr="00B65B14" w:rsidRDefault="0067151B" w:rsidP="00D729D2">
      <w:pPr>
        <w:pStyle w:val="Odsekzoznamu"/>
        <w:numPr>
          <w:ilvl w:val="0"/>
          <w:numId w:val="41"/>
        </w:numPr>
        <w:ind w:left="1134" w:hanging="283"/>
        <w:rPr>
          <w:b/>
          <w:szCs w:val="22"/>
          <w:lang w:eastAsia="sk-SK"/>
        </w:rPr>
      </w:pPr>
      <w:r>
        <w:rPr>
          <w:szCs w:val="22"/>
          <w:lang w:eastAsia="sk-SK"/>
        </w:rPr>
        <w:t>a</w:t>
      </w:r>
      <w:r w:rsidR="00385B80" w:rsidRPr="003D0787">
        <w:rPr>
          <w:szCs w:val="22"/>
          <w:lang w:eastAsia="sk-SK"/>
        </w:rPr>
        <w:t>k projekt rieši 2 prioritné oblasti</w:t>
      </w:r>
      <w:r w:rsidR="003C3322">
        <w:rPr>
          <w:szCs w:val="22"/>
          <w:lang w:eastAsia="sk-SK"/>
        </w:rPr>
        <w:t>,</w:t>
      </w:r>
      <w:r w:rsidR="00385B80" w:rsidRPr="003D0787">
        <w:rPr>
          <w:szCs w:val="22"/>
          <w:lang w:eastAsia="sk-SK"/>
        </w:rPr>
        <w:t xml:space="preserve"> hodnotiteľ priradí bodovú hodnotu </w:t>
      </w:r>
      <w:r w:rsidR="00385B80" w:rsidRPr="00B65B14">
        <w:rPr>
          <w:b/>
          <w:szCs w:val="22"/>
          <w:lang w:eastAsia="sk-SK"/>
        </w:rPr>
        <w:t>35 bodov</w:t>
      </w:r>
    </w:p>
    <w:p w14:paraId="414AD229" w14:textId="713E9A55" w:rsidR="00385B80" w:rsidRPr="003D0787" w:rsidRDefault="0067151B" w:rsidP="009A21DB">
      <w:pPr>
        <w:pStyle w:val="Odsekzoznamu"/>
        <w:numPr>
          <w:ilvl w:val="0"/>
          <w:numId w:val="41"/>
        </w:numPr>
        <w:ind w:left="1135" w:hanging="284"/>
        <w:contextualSpacing w:val="0"/>
        <w:rPr>
          <w:szCs w:val="22"/>
          <w:lang w:eastAsia="sk-SK"/>
        </w:rPr>
      </w:pPr>
      <w:r>
        <w:rPr>
          <w:szCs w:val="22"/>
          <w:lang w:eastAsia="sk-SK"/>
        </w:rPr>
        <w:t>a</w:t>
      </w:r>
      <w:r w:rsidR="00385B80" w:rsidRPr="003D0787">
        <w:rPr>
          <w:szCs w:val="22"/>
          <w:lang w:eastAsia="sk-SK"/>
        </w:rPr>
        <w:t>k projekt rieši 3 a viac prioritných oblastí</w:t>
      </w:r>
      <w:r w:rsidR="003C3322">
        <w:rPr>
          <w:szCs w:val="22"/>
          <w:lang w:eastAsia="sk-SK"/>
        </w:rPr>
        <w:t>,</w:t>
      </w:r>
      <w:r w:rsidR="00385B80" w:rsidRPr="003D0787">
        <w:rPr>
          <w:szCs w:val="22"/>
          <w:lang w:eastAsia="sk-SK"/>
        </w:rPr>
        <w:t xml:space="preserve"> hodnotiteľ priradí bodovú hodnotu </w:t>
      </w:r>
      <w:r w:rsidR="00385B80" w:rsidRPr="00B65B14">
        <w:rPr>
          <w:b/>
          <w:szCs w:val="22"/>
          <w:lang w:eastAsia="sk-SK"/>
        </w:rPr>
        <w:t>40 bodov</w:t>
      </w:r>
      <w:r w:rsidR="009A21DB">
        <w:rPr>
          <w:b/>
          <w:szCs w:val="22"/>
          <w:lang w:eastAsia="sk-SK"/>
        </w:rPr>
        <w:t>.</w:t>
      </w:r>
    </w:p>
    <w:p w14:paraId="278CFE57" w14:textId="4D00E9A2" w:rsidR="00875911" w:rsidRPr="003D0787" w:rsidRDefault="00875911" w:rsidP="009A21DB">
      <w:pPr>
        <w:spacing w:after="120"/>
        <w:ind w:left="425"/>
        <w:jc w:val="both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</w:t>
      </w:r>
      <w:proofErr w:type="spellStart"/>
      <w:r w:rsidRPr="003D0787">
        <w:rPr>
          <w:rFonts w:ascii="Arial Narrow" w:hAnsi="Arial Narrow"/>
          <w:sz w:val="22"/>
          <w:szCs w:val="22"/>
          <w:lang w:val="sk-SK" w:eastAsia="sk-SK"/>
        </w:rPr>
        <w:t>ŽoNFP</w:t>
      </w:r>
      <w:proofErr w:type="spellEnd"/>
      <w:r w:rsidRPr="003D0787">
        <w:rPr>
          <w:rFonts w:ascii="Arial Narrow" w:hAnsi="Arial Narrow"/>
          <w:sz w:val="22"/>
          <w:szCs w:val="22"/>
          <w:lang w:val="sk-SK" w:eastAsia="sk-SK"/>
        </w:rPr>
        <w:t>: kapitoly 7.2 Spôsob realizácie aktivít projektu a 7.3 Situácia po realizácii projektu a udržateľnosť projektu, Štúdia uskutočniteľnosti</w:t>
      </w:r>
      <w:r w:rsidR="0067151B">
        <w:rPr>
          <w:rFonts w:ascii="Arial Narrow" w:hAnsi="Arial Narrow"/>
          <w:sz w:val="22"/>
          <w:szCs w:val="22"/>
          <w:lang w:val="sk-SK" w:eastAsia="sk-SK"/>
        </w:rPr>
        <w:t>.</w:t>
      </w:r>
    </w:p>
    <w:p w14:paraId="0CAD891C" w14:textId="717CD9B3" w:rsidR="00385B80" w:rsidRPr="003D0787" w:rsidDel="005361ED" w:rsidRDefault="00385B80" w:rsidP="00385B80">
      <w:pPr>
        <w:rPr>
          <w:del w:id="105" w:author="OPaM" w:date="2020-09-04T13:06:00Z"/>
          <w:rStyle w:val="Intenzvnyodkaz"/>
          <w:rFonts w:ascii="Arial Narrow" w:eastAsia="Times New Roman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 w:eastAsia="sk-SK"/>
        </w:rPr>
      </w:pPr>
    </w:p>
    <w:p w14:paraId="77A71708" w14:textId="3821A016" w:rsidR="00626869" w:rsidRPr="003D0787" w:rsidRDefault="00626869" w:rsidP="009A21DB">
      <w:pPr>
        <w:spacing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2.18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Dosah navrhovaných riešení internetu vecí v mestách a verejnej správe z pohľadu počtu priamych užívateľov</w:t>
      </w:r>
    </w:p>
    <w:p w14:paraId="4B88D1EB" w14:textId="445652E2" w:rsidR="00353B49" w:rsidRPr="003D0787" w:rsidRDefault="00353B49" w:rsidP="000E2F88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Posudzuje sa dosah navrhovaných riešení z pohľadu počtu priamych užívateľov. </w:t>
      </w:r>
      <w:r w:rsidR="00A6516C">
        <w:rPr>
          <w:rFonts w:ascii="Arial Narrow" w:hAnsi="Arial Narrow"/>
          <w:sz w:val="22"/>
          <w:szCs w:val="22"/>
          <w:lang w:val="sk-SK" w:eastAsia="sk-SK"/>
        </w:rPr>
        <w:t xml:space="preserve">Žiadateľ má povinnosť </w:t>
      </w:r>
      <w:r w:rsidR="00386A30">
        <w:rPr>
          <w:rFonts w:ascii="Arial Narrow" w:hAnsi="Arial Narrow"/>
          <w:sz w:val="22"/>
          <w:szCs w:val="22"/>
          <w:lang w:val="sk-SK" w:eastAsia="sk-SK"/>
        </w:rPr>
        <w:t xml:space="preserve">číselne a overiteľne </w:t>
      </w:r>
      <w:r w:rsidR="00A6516C" w:rsidRPr="00A6516C">
        <w:rPr>
          <w:rFonts w:ascii="Arial Narrow" w:hAnsi="Arial Narrow"/>
          <w:sz w:val="22"/>
          <w:szCs w:val="22"/>
          <w:lang w:val="sk-SK" w:eastAsia="sk-SK"/>
        </w:rPr>
        <w:t>identifik</w:t>
      </w:r>
      <w:r w:rsidR="00386A30">
        <w:rPr>
          <w:rFonts w:ascii="Arial Narrow" w:hAnsi="Arial Narrow"/>
          <w:sz w:val="22"/>
          <w:szCs w:val="22"/>
          <w:lang w:val="sk-SK" w:eastAsia="sk-SK"/>
        </w:rPr>
        <w:t>ovať</w:t>
      </w:r>
      <w:r w:rsidR="00A6516C" w:rsidRPr="00A6516C">
        <w:rPr>
          <w:rFonts w:ascii="Arial Narrow" w:hAnsi="Arial Narrow"/>
          <w:sz w:val="22"/>
          <w:szCs w:val="22"/>
          <w:lang w:val="sk-SK" w:eastAsia="sk-SK"/>
        </w:rPr>
        <w:t xml:space="preserve"> dosah navrhovaných riešení internetu vecí v mestách a verejnej správe z pohľadu počtu priamych užívateľov výsledkov projektu</w:t>
      </w:r>
      <w:r w:rsidR="00386A30">
        <w:rPr>
          <w:rFonts w:ascii="Arial Narrow" w:hAnsi="Arial Narrow"/>
          <w:sz w:val="22"/>
          <w:szCs w:val="22"/>
          <w:lang w:val="sk-SK" w:eastAsia="sk-SK"/>
        </w:rPr>
        <w:t xml:space="preserve">.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Za priamych užívateľov sa považujú najmä občania s trvalým pobytom na území realizácie projektu definovanom vybranými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urbanistickými obvodmi, resp. iným overiteľným spôsobom identifikovaní aktéri nasadenia riešení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internetu vecí.</w:t>
      </w:r>
    </w:p>
    <w:p w14:paraId="10FA8E18" w14:textId="5CB8900E" w:rsidR="00353B49" w:rsidRPr="00A6516C" w:rsidRDefault="00353B49" w:rsidP="000E2F88">
      <w:pPr>
        <w:ind w:left="426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Ide o bodované kritérium. Hodnotiteľ pridelí bodovú hodnotu nasledovne:</w:t>
      </w:r>
    </w:p>
    <w:p w14:paraId="29B916F6" w14:textId="01F31574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0 - 99 priamych užívateľov – </w:t>
      </w:r>
      <w:r w:rsidR="00353B49" w:rsidRPr="00B65B14">
        <w:rPr>
          <w:b/>
          <w:szCs w:val="22"/>
          <w:lang w:eastAsia="sk-SK"/>
        </w:rPr>
        <w:t>0 bodov</w:t>
      </w:r>
    </w:p>
    <w:p w14:paraId="3CB29E6E" w14:textId="14676A44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100 - 999 priamych užívateľov – </w:t>
      </w:r>
      <w:r w:rsidR="00353B49" w:rsidRPr="00B65B14">
        <w:rPr>
          <w:b/>
          <w:szCs w:val="22"/>
          <w:lang w:eastAsia="sk-SK"/>
        </w:rPr>
        <w:t>10 bodov</w:t>
      </w:r>
    </w:p>
    <w:p w14:paraId="2B74AB3E" w14:textId="5E647B15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1 000 – 4999 priamych užívateľov – </w:t>
      </w:r>
      <w:r w:rsidR="00353B49" w:rsidRPr="00B65B14">
        <w:rPr>
          <w:b/>
          <w:szCs w:val="22"/>
          <w:lang w:eastAsia="sk-SK"/>
        </w:rPr>
        <w:t>15 bodov</w:t>
      </w:r>
    </w:p>
    <w:p w14:paraId="35DA35BA" w14:textId="4FD2C04D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5 000 – 9 999 priamych užívateľov – </w:t>
      </w:r>
      <w:r w:rsidR="00353B49" w:rsidRPr="00B65B14">
        <w:rPr>
          <w:b/>
          <w:szCs w:val="22"/>
          <w:lang w:eastAsia="sk-SK"/>
        </w:rPr>
        <w:t>20 bodov</w:t>
      </w:r>
    </w:p>
    <w:p w14:paraId="0F4BEFFF" w14:textId="396BC361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10 000 a viac priamych užívateľov – </w:t>
      </w:r>
      <w:r w:rsidR="00353B49" w:rsidRPr="00B65B14">
        <w:rPr>
          <w:b/>
          <w:szCs w:val="22"/>
          <w:lang w:eastAsia="sk-SK"/>
        </w:rPr>
        <w:t>25 bodov</w:t>
      </w:r>
      <w:r w:rsidR="009A21DB">
        <w:rPr>
          <w:b/>
          <w:szCs w:val="22"/>
          <w:lang w:eastAsia="sk-SK"/>
        </w:rPr>
        <w:t>.</w:t>
      </w:r>
    </w:p>
    <w:p w14:paraId="28E01363" w14:textId="1A97DE10" w:rsidR="00022725" w:rsidRPr="003D0787" w:rsidRDefault="00022725" w:rsidP="009A21DB">
      <w:pPr>
        <w:ind w:left="426"/>
        <w:jc w:val="both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</w:t>
      </w:r>
      <w:proofErr w:type="spellStart"/>
      <w:r w:rsidRPr="003D0787">
        <w:rPr>
          <w:rFonts w:ascii="Arial Narrow" w:hAnsi="Arial Narrow"/>
          <w:sz w:val="22"/>
          <w:szCs w:val="22"/>
          <w:lang w:val="sk-SK" w:eastAsia="sk-SK"/>
        </w:rPr>
        <w:t>ŽoNFP</w:t>
      </w:r>
      <w:proofErr w:type="spellEnd"/>
      <w:r w:rsidRPr="003D0787">
        <w:rPr>
          <w:rFonts w:ascii="Arial Narrow" w:hAnsi="Arial Narrow"/>
          <w:sz w:val="22"/>
          <w:szCs w:val="22"/>
          <w:lang w:val="sk-SK" w:eastAsia="sk-SK"/>
        </w:rPr>
        <w:t>: kapitoly 7.2 Spôsob realizácie aktivít projektu a 7.3 Situácia po realizácii projektu a udržateľnosť projektu, Štúdia uskutočniteľnosti</w:t>
      </w:r>
    </w:p>
    <w:p w14:paraId="35BD7BAF" w14:textId="46E7850A" w:rsidR="00651BDB" w:rsidRPr="003D0787" w:rsidRDefault="004C2375" w:rsidP="0092729C">
      <w:pPr>
        <w:pStyle w:val="Nadpis3"/>
        <w:numPr>
          <w:ilvl w:val="0"/>
          <w:numId w:val="0"/>
        </w:numPr>
        <w:ind w:left="720" w:hanging="720"/>
        <w:rPr>
          <w:lang w:val="sk-SK" w:eastAsia="sk-SK"/>
        </w:rPr>
      </w:pPr>
      <w:bookmarkStart w:id="106" w:name="_Administratívna_a_prevádzková"/>
      <w:bookmarkStart w:id="107" w:name="_Toc517167951"/>
      <w:bookmarkEnd w:id="106"/>
      <w:r w:rsidRPr="003D0787">
        <w:rPr>
          <w:lang w:val="sk-SK" w:eastAsia="sk-SK"/>
        </w:rPr>
        <w:t xml:space="preserve">3. </w:t>
      </w:r>
      <w:r w:rsidR="008F2128" w:rsidRPr="003D0787">
        <w:rPr>
          <w:lang w:val="sk-SK" w:eastAsia="sk-SK"/>
        </w:rPr>
        <w:t>Administratívna a prevádzková kapacita žiadateľa</w:t>
      </w:r>
      <w:bookmarkEnd w:id="107"/>
    </w:p>
    <w:p w14:paraId="082329C4" w14:textId="14EB1710" w:rsidR="00651BDB" w:rsidRPr="003D0787" w:rsidRDefault="00D042A1" w:rsidP="0092729C">
      <w:pPr>
        <w:pStyle w:val="ffffffffffffffffffffffff"/>
        <w:numPr>
          <w:ilvl w:val="0"/>
          <w:numId w:val="0"/>
        </w:numPr>
        <w:ind w:left="644" w:hanging="360"/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3.1 </w:t>
      </w:r>
      <w:r w:rsidR="00BD07D0" w:rsidRPr="003D0787">
        <w:rPr>
          <w:rStyle w:val="Intenzvnyodkaz"/>
          <w:color w:val="244061" w:themeColor="accent1" w:themeShade="80"/>
          <w:lang w:bidi="en-US"/>
        </w:rPr>
        <w:t>p</w:t>
      </w:r>
      <w:r w:rsidR="00651BDB" w:rsidRPr="003D0787">
        <w:rPr>
          <w:rStyle w:val="Intenzvnyodkaz"/>
          <w:color w:val="244061" w:themeColor="accent1" w:themeShade="80"/>
          <w:lang w:bidi="en-US"/>
        </w:rPr>
        <w:t xml:space="preserve">reukázal žiadateľ, že disponuje kvalifikovanými </w:t>
      </w:r>
      <w:r w:rsidR="005C2702">
        <w:rPr>
          <w:rStyle w:val="Intenzvnyodkaz"/>
          <w:color w:val="244061" w:themeColor="accent1" w:themeShade="80"/>
          <w:lang w:bidi="en-US"/>
        </w:rPr>
        <w:t xml:space="preserve">administratívnymi </w:t>
      </w:r>
      <w:r w:rsidR="00651BDB" w:rsidRPr="003D0787">
        <w:rPr>
          <w:rStyle w:val="Intenzvnyodkaz"/>
          <w:color w:val="244061" w:themeColor="accent1" w:themeShade="80"/>
          <w:lang w:bidi="en-US"/>
        </w:rPr>
        <w:t>kapacitami, ktoré budú schopné realizovať projekt riadne a včas a v súlade s jeho cieľmi?</w:t>
      </w:r>
      <w:r w:rsidR="00651BDB" w:rsidRPr="003D0787">
        <w:t xml:space="preserve"> </w:t>
      </w:r>
    </w:p>
    <w:p w14:paraId="5C84F326" w14:textId="77777777" w:rsidR="001777F1" w:rsidRPr="003D0787" w:rsidRDefault="001777F1" w:rsidP="001777F1">
      <w:pPr>
        <w:pStyle w:val="prirucka"/>
      </w:pPr>
      <w:r w:rsidRPr="003D0787">
        <w:t>Realizácia projektu môže byť zabezpečená internými</w:t>
      </w:r>
      <w:r>
        <w:t xml:space="preserve"> administratívnymi</w:t>
      </w:r>
      <w:r w:rsidRPr="003D0787">
        <w:t xml:space="preserve"> kapacitami žiadateľa alebo externými </w:t>
      </w:r>
      <w:r>
        <w:t xml:space="preserve">administratívnymi </w:t>
      </w:r>
      <w:r w:rsidRPr="003D0787">
        <w:t xml:space="preserve">kapacitami, ktoré si žiadateľ na tento účel obstará. </w:t>
      </w:r>
    </w:p>
    <w:p w14:paraId="7370E3E0" w14:textId="77777777" w:rsidR="001777F1" w:rsidRDefault="001777F1" w:rsidP="001777F1">
      <w:pPr>
        <w:pStyle w:val="prirucka"/>
      </w:pPr>
      <w:r w:rsidRPr="003D0787">
        <w:t xml:space="preserve">Kritérium sa vzťahuje na </w:t>
      </w:r>
      <w:r>
        <w:t xml:space="preserve">administratívne </w:t>
      </w:r>
      <w:r w:rsidRPr="003D0787">
        <w:t xml:space="preserve">kapacity žiadateľa na zabezpečenie hlavných aktivít projektu ako aj zabezpečenie podporných aktivít projektu. </w:t>
      </w:r>
    </w:p>
    <w:p w14:paraId="4CE2F7DE" w14:textId="77777777" w:rsidR="001777F1" w:rsidRPr="00B65B14" w:rsidRDefault="001777F1" w:rsidP="001777F1">
      <w:pPr>
        <w:pStyle w:val="prirucka"/>
      </w:pPr>
      <w:r w:rsidRPr="00B65B14">
        <w:t>Za oprávnených žiadateľov je možné považovať iba tie organizácie, ktoré majú dostatočné kvalifikované administratívne kapacity s náležitou odbornou spôsobilosťou.</w:t>
      </w:r>
    </w:p>
    <w:p w14:paraId="3A4BE447" w14:textId="77777777" w:rsidR="001777F1" w:rsidRPr="00421FA7" w:rsidRDefault="001777F1" w:rsidP="001777F1">
      <w:pPr>
        <w:pStyle w:val="prirucka"/>
        <w:rPr>
          <w:rFonts w:eastAsia="Arial Narrow" w:cs="Arial Narrow"/>
          <w:b/>
        </w:rPr>
      </w:pPr>
      <w:r w:rsidRPr="00B65B14">
        <w:t>Na splnenie tejto podmienky je potrebné, aby žiadateľ disponoval</w:t>
      </w:r>
      <w:r w:rsidRPr="0069108F">
        <w:t xml:space="preserve"> </w:t>
      </w:r>
      <w:r w:rsidRPr="0069108F">
        <w:rPr>
          <w:rFonts w:eastAsia="Arial Narrow" w:cs="Arial Narrow"/>
          <w:b/>
          <w:bCs/>
        </w:rPr>
        <w:t>IT expertom</w:t>
      </w:r>
      <w:r w:rsidRPr="0069108F">
        <w:rPr>
          <w:rFonts w:eastAsia="Arial Narrow" w:cs="Arial Narrow"/>
        </w:rPr>
        <w:t xml:space="preserve"> s nasledovnými kvalifikačnými predpokladmi: </w:t>
      </w:r>
      <w:r w:rsidRPr="0069667A">
        <w:rPr>
          <w:rFonts w:eastAsia="Arial Narrow" w:cs="Arial Narrow"/>
        </w:rPr>
        <w:t>minimálne 3 ročná prax v oblasti informačných a komunikačných technológií</w:t>
      </w:r>
      <w:r>
        <w:rPr>
          <w:rFonts w:eastAsia="Arial Narrow" w:cs="Arial Narrow"/>
        </w:rPr>
        <w:t xml:space="preserve">. Ďalej je potrebné, aby žiadateľ preukázal, že disponuje </w:t>
      </w:r>
      <w:r w:rsidRPr="00421FA7">
        <w:rPr>
          <w:rFonts w:eastAsia="Arial Narrow" w:cs="Arial Narrow"/>
          <w:b/>
          <w:bCs/>
        </w:rPr>
        <w:t xml:space="preserve">Projektovým manažérom </w:t>
      </w:r>
      <w:r w:rsidRPr="00421FA7">
        <w:rPr>
          <w:rFonts w:eastAsia="Arial Narrow" w:cs="Arial Narrow"/>
        </w:rPr>
        <w:t>s nasledovn</w:t>
      </w:r>
      <w:r>
        <w:rPr>
          <w:rFonts w:eastAsia="Arial Narrow" w:cs="Arial Narrow"/>
        </w:rPr>
        <w:t xml:space="preserve">ými kvalifikačnými predpokladmi: </w:t>
      </w:r>
      <w:r w:rsidRPr="00421FA7">
        <w:rPr>
          <w:rFonts w:eastAsia="Arial Narrow" w:cs="Arial Narrow"/>
        </w:rPr>
        <w:t>vysokoškolské vzdelanie minimálne 2. stupňa</w:t>
      </w:r>
      <w:r>
        <w:rPr>
          <w:rFonts w:eastAsia="Arial Narrow" w:cs="Arial Narrow"/>
        </w:rPr>
        <w:t xml:space="preserve">, </w:t>
      </w:r>
      <w:r w:rsidRPr="00421FA7">
        <w:rPr>
          <w:rFonts w:eastAsia="Arial Narrow" w:cs="Arial Narrow"/>
        </w:rPr>
        <w:t>minimálne 3 ročná prax v oblasti prípravy, riadenia a implementácie projektov spolufinancovaných z prostriedkov fondov EÚ.</w:t>
      </w:r>
      <w:r>
        <w:rPr>
          <w:rFonts w:eastAsia="Arial Narrow" w:cs="Arial Narrow"/>
        </w:rPr>
        <w:t xml:space="preserve"> </w:t>
      </w:r>
    </w:p>
    <w:p w14:paraId="6A99AA9F" w14:textId="08687784" w:rsidR="00687864" w:rsidRPr="003D0787" w:rsidRDefault="00953103" w:rsidP="003457FD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="0089014B" w:rsidRPr="003D0787">
        <w:t>“</w:t>
      </w:r>
      <w:r w:rsidR="00C615C3" w:rsidRPr="003D0787">
        <w:t xml:space="preserve"> (do poľa kom</w:t>
      </w:r>
      <w:r w:rsidR="00464A5B" w:rsidRPr="003D0787">
        <w:t>entár v hodnotiacom hárku uved</w:t>
      </w:r>
      <w:r w:rsidR="00C615C3" w:rsidRPr="003D0787">
        <w:t>ie svoje podrobné zdôvodnenie vyhodnotenia kritéria)</w:t>
      </w:r>
      <w:r w:rsidR="0089014B" w:rsidRPr="003D0787">
        <w:t>, ak žiadateľ</w:t>
      </w:r>
      <w:r w:rsidRPr="003D0787">
        <w:t xml:space="preserve"> disponuje adekvátnym materiálno-technickým zázemím a dostatočnými internými </w:t>
      </w:r>
      <w:r w:rsidR="001777F1">
        <w:t xml:space="preserve">administratívnymi </w:t>
      </w:r>
      <w:r w:rsidRPr="003D0787">
        <w:t>kapacitami s náležitou odbornou spôsobilosťou</w:t>
      </w:r>
      <w:r w:rsidR="001A696D">
        <w:t xml:space="preserve"> a know-how</w:t>
      </w:r>
      <w:r w:rsidR="0089014B" w:rsidRPr="003D0787">
        <w:t xml:space="preserve"> pre realizáciu projektu v danej oblasti alebo má uvedené zázemie a</w:t>
      </w:r>
      <w:r w:rsidR="001A696D">
        <w:t xml:space="preserve"> administratívne </w:t>
      </w:r>
      <w:r w:rsidR="0089014B" w:rsidRPr="003D0787">
        <w:t>kapacity zabezpečené prostredníctvom externého dodávateľa</w:t>
      </w:r>
      <w:r w:rsidRPr="003D0787">
        <w:t xml:space="preserve">. </w:t>
      </w:r>
    </w:p>
    <w:p w14:paraId="3355C0E1" w14:textId="746D8DD0" w:rsidR="0089014B" w:rsidRPr="003D0787" w:rsidRDefault="0089014B" w:rsidP="003457FD">
      <w:pPr>
        <w:pStyle w:val="prirucka"/>
      </w:pPr>
      <w:r w:rsidRPr="003D0787">
        <w:t xml:space="preserve">V prípade, že žiadateľ nedisponuje vyššie uvedeným, hodnotiteľ označí </w:t>
      </w:r>
      <w:r w:rsidRPr="003D0787">
        <w:rPr>
          <w:b/>
        </w:rPr>
        <w:t>„nie</w:t>
      </w:r>
      <w:r w:rsidRPr="003D0787">
        <w:t xml:space="preserve">“ a do poľa popis v hodnotiacom hárku uvedie svoje zistenie, v čom spočíva nesúlad. </w:t>
      </w:r>
    </w:p>
    <w:p w14:paraId="22D6F496" w14:textId="3FFF80B4" w:rsidR="00651BDB" w:rsidRPr="003D0787" w:rsidRDefault="00953103">
      <w:pPr>
        <w:pStyle w:val="prirucka"/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>: 7.4. Administratívna a prevádzková kapacita žiadateľa</w:t>
      </w:r>
    </w:p>
    <w:p w14:paraId="2DFFDCFB" w14:textId="29DEA0B1" w:rsidR="0083420E" w:rsidRPr="003D0787" w:rsidRDefault="00D042A1" w:rsidP="0092729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3.2 </w:t>
      </w:r>
      <w:r w:rsidR="007E5383" w:rsidRPr="003D0787">
        <w:rPr>
          <w:rStyle w:val="Intenzvnyodkaz"/>
          <w:color w:val="244061" w:themeColor="accent1" w:themeShade="80"/>
          <w:lang w:bidi="en-US"/>
        </w:rPr>
        <w:t>p</w:t>
      </w:r>
      <w:r w:rsidR="00651BDB" w:rsidRPr="003D0787">
        <w:rPr>
          <w:rStyle w:val="Intenzvnyodkaz"/>
          <w:color w:val="244061" w:themeColor="accent1" w:themeShade="80"/>
          <w:lang w:bidi="en-US"/>
        </w:rPr>
        <w:t>reukázal žiadateľ, že disponuje kvalifikovanými prevádzkovými kapacitami, ktoré budú schopné prevádzkovať implementované riešenie?</w:t>
      </w:r>
    </w:p>
    <w:p w14:paraId="6948842B" w14:textId="77777777" w:rsidR="00687864" w:rsidRPr="003D0787" w:rsidRDefault="00687864" w:rsidP="003457FD">
      <w:pPr>
        <w:pStyle w:val="prirucka"/>
      </w:pPr>
      <w:r w:rsidRPr="003D0787">
        <w:t>Žiadateľ môže disponovať internými alebo externými kapacitami na zabezpečenie prevádzky projektu.</w:t>
      </w:r>
    </w:p>
    <w:p w14:paraId="35929328" w14:textId="51B83E84" w:rsidR="0089014B" w:rsidRPr="003D0787" w:rsidRDefault="00953103" w:rsidP="003457FD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Pr="003D0787">
        <w:t>“</w:t>
      </w:r>
      <w:r w:rsidR="00C615C3" w:rsidRPr="003D0787">
        <w:t xml:space="preserve"> (do poľa komentár v hodnotiacom hárku uvedie svoje podrobné zdôvodnenie vyhodnotenia kritéria)</w:t>
      </w:r>
      <w:r w:rsidR="0089014B" w:rsidRPr="003D0787">
        <w:t>, ak žiadateľ</w:t>
      </w:r>
      <w:r w:rsidR="000E2F88" w:rsidRPr="000E2F88">
        <w:t xml:space="preserve"> </w:t>
      </w:r>
      <w:r w:rsidRPr="003D0787">
        <w:t xml:space="preserve">disponuje adekvátnym materiálno-technickým zázemím a dostatočnými internými </w:t>
      </w:r>
      <w:r w:rsidR="001A696D">
        <w:t xml:space="preserve">prevádzkovými </w:t>
      </w:r>
      <w:r w:rsidRPr="003D0787">
        <w:t>kapacitami s náležitou odbornou spôsobilosťou a know-how na zabezpečenie prevádzky projektu v danej oblasti, alebo má uvedené zázemie a</w:t>
      </w:r>
      <w:r w:rsidR="001777F1">
        <w:t xml:space="preserve"> prevádzkové </w:t>
      </w:r>
      <w:r w:rsidRPr="003D0787">
        <w:t xml:space="preserve">kapacity zabezpečené prostredníctvom externého prevádzkovateľa. </w:t>
      </w:r>
    </w:p>
    <w:p w14:paraId="0AFD7CAE" w14:textId="6B480695" w:rsidR="00953103" w:rsidRPr="003D0787" w:rsidRDefault="00953103" w:rsidP="003457FD">
      <w:pPr>
        <w:pStyle w:val="prirucka"/>
      </w:pPr>
      <w:r w:rsidRPr="003D0787">
        <w:t>Hodnotiteľ označí „</w:t>
      </w:r>
      <w:r w:rsidRPr="003D0787">
        <w:rPr>
          <w:b/>
        </w:rPr>
        <w:t>nie</w:t>
      </w:r>
      <w:r w:rsidRPr="003D0787">
        <w:t>“, v prípade že žiadateľ</w:t>
      </w:r>
      <w:r w:rsidR="0064000E">
        <w:t xml:space="preserve"> </w:t>
      </w:r>
      <w:r w:rsidRPr="003D0787">
        <w:t xml:space="preserve">nedisponuje vyššie </w:t>
      </w:r>
      <w:r w:rsidR="00DB5117" w:rsidRPr="003D0787">
        <w:t>u</w:t>
      </w:r>
      <w:r w:rsidR="00687864" w:rsidRPr="003D0787">
        <w:t>vedeným a zároveň</w:t>
      </w:r>
      <w:r w:rsidRPr="003D0787">
        <w:t xml:space="preserve"> uvedie v čom spočíva nesúlad do poľa popis v hodnotiacom hárku.</w:t>
      </w:r>
    </w:p>
    <w:p w14:paraId="76CE9DF5" w14:textId="64DA387E" w:rsidR="00953103" w:rsidRPr="003D0787" w:rsidRDefault="00953103">
      <w:pPr>
        <w:pStyle w:val="prirucka"/>
        <w:rPr>
          <w:szCs w:val="22"/>
        </w:rPr>
      </w:pPr>
      <w:r w:rsidRPr="003D0787">
        <w:rPr>
          <w:szCs w:val="22"/>
        </w:rPr>
        <w:t xml:space="preserve">Zdroj: </w:t>
      </w:r>
      <w:proofErr w:type="spellStart"/>
      <w:r w:rsidRPr="003D0787">
        <w:rPr>
          <w:szCs w:val="22"/>
        </w:rPr>
        <w:t>ŽoNFP</w:t>
      </w:r>
      <w:proofErr w:type="spellEnd"/>
      <w:r w:rsidRPr="003D0787">
        <w:rPr>
          <w:szCs w:val="22"/>
        </w:rPr>
        <w:t xml:space="preserve">: </w:t>
      </w:r>
      <w:r w:rsidR="00FE6CF7" w:rsidRPr="003D0787">
        <w:rPr>
          <w:szCs w:val="22"/>
        </w:rPr>
        <w:t xml:space="preserve">kapitola </w:t>
      </w:r>
      <w:r w:rsidRPr="003D0787">
        <w:rPr>
          <w:szCs w:val="22"/>
        </w:rPr>
        <w:t>7.4. Administratívna a prevádzková kapacita žiadateľa</w:t>
      </w:r>
      <w:r w:rsidR="00ED3603" w:rsidRPr="003D0787">
        <w:rPr>
          <w:szCs w:val="22"/>
        </w:rPr>
        <w:t xml:space="preserve">, Príloha </w:t>
      </w:r>
      <w:proofErr w:type="spellStart"/>
      <w:r w:rsidR="00ED3603" w:rsidRPr="003D0787">
        <w:rPr>
          <w:szCs w:val="22"/>
        </w:rPr>
        <w:t>Ž</w:t>
      </w:r>
      <w:r w:rsidR="00100F17" w:rsidRPr="003D0787">
        <w:rPr>
          <w:szCs w:val="22"/>
        </w:rPr>
        <w:t>o</w:t>
      </w:r>
      <w:r w:rsidR="00ED3603" w:rsidRPr="003D0787">
        <w:rPr>
          <w:szCs w:val="22"/>
        </w:rPr>
        <w:t>NFP</w:t>
      </w:r>
      <w:proofErr w:type="spellEnd"/>
      <w:r w:rsidR="00ED3603" w:rsidRPr="003D0787">
        <w:rPr>
          <w:szCs w:val="22"/>
        </w:rPr>
        <w:t xml:space="preserve"> - Doklady preukazujúce odbornú spôsobi</w:t>
      </w:r>
      <w:r w:rsidR="007E5383" w:rsidRPr="003D0787">
        <w:rPr>
          <w:szCs w:val="22"/>
        </w:rPr>
        <w:t>los</w:t>
      </w:r>
      <w:r w:rsidR="00ED3603" w:rsidRPr="003D0787">
        <w:rPr>
          <w:szCs w:val="22"/>
        </w:rPr>
        <w:t>ť žiadateľa (životopis, certifikáty)</w:t>
      </w:r>
    </w:p>
    <w:p w14:paraId="7082D9E1" w14:textId="77777777" w:rsidR="008E0100" w:rsidRPr="003D0787" w:rsidRDefault="008E0100">
      <w:pPr>
        <w:pStyle w:val="prirucka"/>
        <w:rPr>
          <w:szCs w:val="22"/>
        </w:rPr>
      </w:pPr>
    </w:p>
    <w:p w14:paraId="014CA449" w14:textId="67BD405A" w:rsidR="00651BDB" w:rsidRPr="003D0787" w:rsidRDefault="004C2375" w:rsidP="0092729C">
      <w:pPr>
        <w:pStyle w:val="Nadpis3"/>
        <w:numPr>
          <w:ilvl w:val="0"/>
          <w:numId w:val="0"/>
        </w:numPr>
        <w:ind w:left="720" w:hanging="720"/>
        <w:rPr>
          <w:lang w:val="sk-SK" w:eastAsia="sk-SK"/>
        </w:rPr>
      </w:pPr>
      <w:bookmarkStart w:id="108" w:name="_Finančná_a_ekonomická_1"/>
      <w:bookmarkStart w:id="109" w:name="_Toc517167952"/>
      <w:bookmarkEnd w:id="108"/>
      <w:r w:rsidRPr="003D0787">
        <w:rPr>
          <w:lang w:val="sk-SK" w:eastAsia="sk-SK"/>
        </w:rPr>
        <w:t xml:space="preserve">4. </w:t>
      </w:r>
      <w:r w:rsidR="009B1FB5" w:rsidRPr="003D0787">
        <w:rPr>
          <w:lang w:val="sk-SK" w:eastAsia="sk-SK"/>
        </w:rPr>
        <w:t>F</w:t>
      </w:r>
      <w:r w:rsidR="008F2128" w:rsidRPr="003D0787">
        <w:rPr>
          <w:lang w:val="sk-SK" w:eastAsia="sk-SK"/>
        </w:rPr>
        <w:t>inančná a ekonomická stránka projektu</w:t>
      </w:r>
      <w:bookmarkEnd w:id="109"/>
    </w:p>
    <w:p w14:paraId="4AC648B4" w14:textId="305DE702" w:rsidR="00F63136" w:rsidRPr="003D0787" w:rsidRDefault="00F63136" w:rsidP="005D21EF">
      <w:pPr>
        <w:pStyle w:val="priruckanadpis"/>
        <w:numPr>
          <w:ilvl w:val="0"/>
          <w:numId w:val="0"/>
        </w:numPr>
        <w:ind w:left="284"/>
        <w:rPr>
          <w:rStyle w:val="Intenzvnyodkaz"/>
          <w:color w:val="244061" w:themeColor="accent1" w:themeShade="80"/>
          <w:szCs w:val="22"/>
          <w:lang w:bidi="en-US"/>
        </w:rPr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4.1 </w:t>
      </w:r>
      <w:r w:rsidR="00C21200" w:rsidRPr="003D0787">
        <w:rPr>
          <w:rStyle w:val="Intenzvnyodkaz"/>
          <w:color w:val="244061" w:themeColor="accent1" w:themeShade="80"/>
          <w:szCs w:val="22"/>
          <w:lang w:bidi="en-US"/>
        </w:rPr>
        <w:t>Je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analýza celkových nákladov na vlastníctvo –</w:t>
      </w:r>
      <w:proofErr w:type="spellStart"/>
      <w:r w:rsidR="0014107C" w:rsidRPr="003D0787">
        <w:rPr>
          <w:rStyle w:val="Intenzvnyodkaz"/>
          <w:color w:val="244061" w:themeColor="accent1" w:themeShade="80"/>
          <w:szCs w:val="22"/>
          <w:lang w:bidi="en-US"/>
        </w:rPr>
        <w:t>tco</w:t>
      </w:r>
      <w:proofErr w:type="spellEnd"/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vypočítan</w:t>
      </w:r>
      <w:r w:rsidR="00C21200" w:rsidRPr="003D0787">
        <w:rPr>
          <w:rStyle w:val="Intenzvnyodkaz"/>
          <w:color w:val="244061" w:themeColor="accent1" w:themeShade="80"/>
          <w:szCs w:val="22"/>
          <w:lang w:bidi="en-US"/>
        </w:rPr>
        <w:t>á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podľa postupov pre realizáciu </w:t>
      </w:r>
      <w:proofErr w:type="spellStart"/>
      <w:r w:rsidR="0014107C" w:rsidRPr="003D0787">
        <w:rPr>
          <w:rStyle w:val="Intenzvnyodkaz"/>
          <w:color w:val="244061" w:themeColor="accent1" w:themeShade="80"/>
          <w:szCs w:val="22"/>
          <w:lang w:bidi="en-US"/>
        </w:rPr>
        <w:t>tco</w:t>
      </w:r>
      <w:proofErr w:type="spellEnd"/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, uvedených v prílohe výzvy a vychádzajú hodnoty použité vo výpočte </w:t>
      </w:r>
      <w:proofErr w:type="spellStart"/>
      <w:r w:rsidR="0014107C" w:rsidRPr="003D0787">
        <w:rPr>
          <w:rStyle w:val="Intenzvnyodkaz"/>
          <w:color w:val="244061" w:themeColor="accent1" w:themeShade="80"/>
          <w:szCs w:val="22"/>
          <w:lang w:bidi="en-US"/>
        </w:rPr>
        <w:t>tco</w:t>
      </w:r>
      <w:proofErr w:type="spellEnd"/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z reálnych predpokladov?</w:t>
      </w:r>
    </w:p>
    <w:p w14:paraId="6C6E42AF" w14:textId="175D25A1" w:rsidR="00B428CD" w:rsidRDefault="00B428CD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>
        <w:rPr>
          <w:rFonts w:ascii="Arial Narrow" w:eastAsia="Times New Roman" w:hAnsi="Arial Narrow"/>
          <w:sz w:val="22"/>
          <w:szCs w:val="20"/>
          <w:lang w:val="sk-SK" w:eastAsia="en-US"/>
        </w:rPr>
        <w:t>Posudzuje sa súlad vypracovania a výpočtu TCO s metodikou uvedenou v prílohe výzvy (Metodický pokyn k spracovaniu štúdie uskutočniteľnosti, finančnej analýzy projektu, analýzy nákladov a prínosov projektu, finančnej analýzy žiadateľa a Celkových nákladov na vlastníctvo v programovom období 2014 – 2020)</w:t>
      </w:r>
      <w:r w:rsidR="00C55ACF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(ďalej </w:t>
      </w:r>
      <w:r w:rsidR="00C55ACF" w:rsidRPr="00C55ACF">
        <w:rPr>
          <w:rFonts w:ascii="Arial Narrow" w:eastAsia="Times New Roman" w:hAnsi="Arial Narrow"/>
          <w:sz w:val="22"/>
          <w:lang w:val="sk-SK" w:eastAsia="en-US"/>
        </w:rPr>
        <w:t>len „</w:t>
      </w:r>
      <w:proofErr w:type="spellStart"/>
      <w:r w:rsidR="00C55ACF" w:rsidRPr="00C55ACF">
        <w:rPr>
          <w:rFonts w:ascii="Arial Narrow" w:hAnsi="Arial Narrow"/>
          <w:sz w:val="22"/>
        </w:rPr>
        <w:t>Metodický</w:t>
      </w:r>
      <w:proofErr w:type="spellEnd"/>
      <w:r w:rsidR="00C55ACF" w:rsidRPr="00C55ACF">
        <w:rPr>
          <w:rFonts w:ascii="Arial Narrow" w:hAnsi="Arial Narrow"/>
          <w:sz w:val="22"/>
        </w:rPr>
        <w:t xml:space="preserve"> </w:t>
      </w:r>
      <w:proofErr w:type="spellStart"/>
      <w:r w:rsidR="00C55ACF" w:rsidRPr="00C55ACF">
        <w:rPr>
          <w:rFonts w:ascii="Arial Narrow" w:hAnsi="Arial Narrow"/>
          <w:sz w:val="22"/>
        </w:rPr>
        <w:t>pokyn</w:t>
      </w:r>
      <w:proofErr w:type="spellEnd"/>
      <w:r w:rsidR="00C55ACF" w:rsidRPr="00C55ACF">
        <w:rPr>
          <w:rFonts w:ascii="Arial Narrow" w:hAnsi="Arial Narrow"/>
          <w:sz w:val="22"/>
        </w:rPr>
        <w:t xml:space="preserve"> TCO/CBA”).</w:t>
      </w:r>
      <w:r w:rsidR="00C55ACF" w:rsidRPr="00C55ACF">
        <w:rPr>
          <w:rFonts w:ascii="Arial Narrow" w:eastAsia="Times New Roman" w:hAnsi="Arial Narrow"/>
          <w:sz w:val="20"/>
          <w:szCs w:val="20"/>
          <w:lang w:val="sk-SK" w:eastAsia="en-US"/>
        </w:rPr>
        <w:t xml:space="preserve"> </w:t>
      </w:r>
    </w:p>
    <w:p w14:paraId="27EC5488" w14:textId="77777777" w:rsidR="00645DE5" w:rsidRPr="00386A30" w:rsidRDefault="00645DE5" w:rsidP="00645DE5">
      <w:pPr>
        <w:pStyle w:val="prirucka"/>
      </w:pPr>
      <w:r w:rsidRPr="00386A30">
        <w:t>Hodnotiteľ označí „</w:t>
      </w:r>
      <w:r w:rsidRPr="00386A30">
        <w:rPr>
          <w:b/>
        </w:rPr>
        <w:t>áno</w:t>
      </w:r>
      <w:r w:rsidRPr="00386A30">
        <w:t>“ (do poľa komentár v hodnotiacom hárku uvedie svoje podrobné zdôvodnenie vyhodnotenia kritéria), ak hodnoty použité vo výpočte TCO, resp. CBA  vychádzajú z reálnych predpokladov a výpočet je v súlade s Metodickým pokynom k</w:t>
      </w:r>
      <w:r>
        <w:t xml:space="preserve"> spracovaniu štúdie uskutočniteľnosti, finančnej analýzy projektu, </w:t>
      </w:r>
      <w:r w:rsidRPr="00386A30">
        <w:t>analýzy nákladov a prínosov projektu, finančnej analýzy žiadateľa o NFP a Celkových nákladov na vlastníctvo v programovom období 2014 – 2020 (ďalej len „Metodický pokyn TCO/CBA) uveden</w:t>
      </w:r>
      <w:r>
        <w:t>om</w:t>
      </w:r>
      <w:r w:rsidRPr="00386A30">
        <w:t xml:space="preserve"> vo výzve. </w:t>
      </w:r>
    </w:p>
    <w:p w14:paraId="3073A5D9" w14:textId="77777777" w:rsidR="00645DE5" w:rsidRPr="00386A30" w:rsidRDefault="00645DE5" w:rsidP="00645DE5">
      <w:pPr>
        <w:pStyle w:val="prirucka"/>
      </w:pPr>
      <w:r w:rsidRPr="00386A30">
        <w:t>Hodnotiteľ označí „</w:t>
      </w:r>
      <w:r w:rsidRPr="00386A30">
        <w:rPr>
          <w:b/>
        </w:rPr>
        <w:t>nie</w:t>
      </w:r>
      <w:r w:rsidRPr="00386A30">
        <w:t>“, v</w:t>
      </w:r>
      <w:r>
        <w:t> </w:t>
      </w:r>
      <w:r w:rsidRPr="00386A30">
        <w:t>prípade</w:t>
      </w:r>
      <w:r>
        <w:t>,</w:t>
      </w:r>
      <w:r w:rsidRPr="00386A30">
        <w:t xml:space="preserve"> že hodnoty použité vo výpočte TCO/CBA nevychádzajú z reálnych predpokladov a</w:t>
      </w:r>
      <w:r>
        <w:t>/alebo</w:t>
      </w:r>
      <w:r w:rsidRPr="00386A30">
        <w:t xml:space="preserve"> výpočet nie je v súlade s metodickým pokynom.</w:t>
      </w:r>
    </w:p>
    <w:p w14:paraId="48E48C46" w14:textId="6863832D" w:rsidR="00F912BB" w:rsidRPr="003D0787" w:rsidRDefault="00B052A4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>V</w:t>
      </w:r>
      <w:r w:rsidR="00F912BB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prípade projektov s celk</w:t>
      </w:r>
      <w:r w:rsidR="006C6814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ovými výdavkami </w:t>
      </w:r>
      <w:r w:rsidR="006C6814" w:rsidRPr="003D0787">
        <w:rPr>
          <w:rFonts w:ascii="Arial Narrow" w:eastAsia="Times New Roman" w:hAnsi="Arial Narrow"/>
          <w:b/>
          <w:sz w:val="22"/>
          <w:szCs w:val="20"/>
          <w:lang w:val="sk-SK" w:eastAsia="en-US"/>
        </w:rPr>
        <w:t>do 1 mil. EUR</w:t>
      </w:r>
      <w:r w:rsidR="006C6814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sa uvedené hodnotiace kritérium hodnotí na základe predloženej Analýzy celkových nákladov na vlastníctvo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(TCO)</w:t>
      </w:r>
      <w:r w:rsidR="006C6814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.</w:t>
      </w:r>
    </w:p>
    <w:p w14:paraId="6E3D817E" w14:textId="77777777" w:rsidR="00FB09A9" w:rsidRPr="003D0787" w:rsidRDefault="00FB09A9" w:rsidP="00ED6BA2">
      <w:pPr>
        <w:spacing w:line="276" w:lineRule="auto"/>
        <w:ind w:left="425"/>
        <w:jc w:val="both"/>
        <w:rPr>
          <w:rFonts w:ascii="Arial" w:eastAsia="Times New Roman" w:hAnsi="Arial" w:cs="Arial"/>
          <w:sz w:val="10"/>
          <w:szCs w:val="10"/>
          <w:lang w:val="sk-SK"/>
        </w:rPr>
      </w:pPr>
    </w:p>
    <w:p w14:paraId="7B0D5F54" w14:textId="18F5D025" w:rsidR="005D21EF" w:rsidRPr="003D0787" w:rsidRDefault="005D21EF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>V</w:t>
      </w:r>
      <w:r w:rsidR="00FB09A9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 danom prípade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je nevyhnutné posúdiť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>,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či 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vypočítaný 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kumulovaný prínos 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navrhovaného 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projektu za posudzované obdobie (10 rokov) – kumulované kapitálové výdavky 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 </w:t>
      </w:r>
      <w:r w:rsidR="00466857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obstaranie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navrhovaného riešenia – kumulované prevádzkové výdavky navrhovaného riešenia prevyšujú vypočítané kumulované prevádzkové výdavky súčasného riešenia.</w:t>
      </w:r>
    </w:p>
    <w:p w14:paraId="37103676" w14:textId="77777777" w:rsidR="00627CBA" w:rsidRPr="003D0787" w:rsidRDefault="00627CBA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10"/>
          <w:szCs w:val="10"/>
          <w:lang w:val="sk-SK" w:eastAsia="en-US"/>
        </w:rPr>
      </w:pPr>
    </w:p>
    <w:p w14:paraId="2DE3BEF6" w14:textId="34BB9464" w:rsidR="007934B7" w:rsidRPr="003D0787" w:rsidRDefault="00583848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Výpočet kumulovaného prínosu za posudzované obdobie pozostáva z finančného vyčíslenia konkrétneho benefitu projektu násobeného počtom používateľov za rok x 10 rokov. Identifikovaný benefit môže byť definovaný v úspore času, eliminácii chybovosti,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ušetrených výdavkoch a pod. V prípade projektov</w:t>
      </w:r>
      <w:r w:rsidR="00E42B4F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s celkovými výdavkami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do 1 mil. EUR je kumulovaný benefit možné vyjadriť aj nefinančnou spoločenskou hodnotou. V danom prípade hodnotiteľ posudzuje, či je možné dosiahnuť naplnenie stanovenej spoločenskej hodnoty aj inými riešeniami. V prípade, že nie je možné dosiahnuť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naplnenie stanovenej spoločenskej hodnoty aj inými riešeniami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>, hodnotiteľ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hodnotí uvedený aspekt kladne</w:t>
      </w:r>
      <w:r w:rsidR="00D43A7E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odpoveďou </w:t>
      </w:r>
      <w:r w:rsidR="00D43A7E" w:rsidRPr="003D0787">
        <w:rPr>
          <w:rFonts w:ascii="Arial Narrow" w:eastAsia="Times New Roman" w:hAnsi="Arial Narrow"/>
          <w:b/>
          <w:bCs/>
          <w:sz w:val="22"/>
          <w:szCs w:val="20"/>
          <w:lang w:val="sk-SK" w:eastAsia="en-US"/>
        </w:rPr>
        <w:t>„áno“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. V prípade, že je možné dosiahnuť naplnenie stanovenej spoločenskej hodnoty aj inými riešeniami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>,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</w:t>
      </w:r>
      <w:r w:rsidR="00AC0139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hodnotiteľ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hodnotí uvedené kritérium </w:t>
      </w:r>
      <w:r w:rsidR="00EA19D2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kladne, resp. záporne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 základe porovnania nákladovosti a efektívnosti </w:t>
      </w:r>
      <w:r w:rsidR="00EA19D2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navrhovaného riešenia a</w:t>
      </w:r>
      <w:r w:rsidR="00FB09A9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 jestvujúcich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alternatívnych riešení</w:t>
      </w:r>
      <w:r w:rsidR="0046431C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, pričom pri dosahovaní záporných hodnôt vyčíslených benefitov </w:t>
      </w:r>
      <w:r w:rsidR="00D43A7E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navrhovaného riešenia v porovnaní s alternatívnymi riešeniami </w:t>
      </w:r>
      <w:r w:rsidR="0046431C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hodnotiteľ spravidla určí odpoveď </w:t>
      </w:r>
      <w:r w:rsidR="0046431C" w:rsidRPr="003D0787">
        <w:rPr>
          <w:rFonts w:ascii="Arial Narrow" w:eastAsia="Times New Roman" w:hAnsi="Arial Narrow"/>
          <w:b/>
          <w:bCs/>
          <w:sz w:val="22"/>
          <w:szCs w:val="20"/>
          <w:lang w:val="sk-SK" w:eastAsia="en-US"/>
        </w:rPr>
        <w:t>„nie“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.</w:t>
      </w:r>
    </w:p>
    <w:p w14:paraId="06D78950" w14:textId="1B389779" w:rsidR="00A81A0E" w:rsidRPr="003D0787" w:rsidRDefault="00FB09A9" w:rsidP="00A81A0E">
      <w:pPr>
        <w:pStyle w:val="prirucka"/>
        <w:rPr>
          <w:rFonts w:eastAsia="Arial"/>
          <w:szCs w:val="22"/>
        </w:rPr>
      </w:pPr>
      <w:r w:rsidRPr="003D0787">
        <w:t>V prípade projektu s</w:t>
      </w:r>
      <w:r w:rsidR="00334C66">
        <w:t> </w:t>
      </w:r>
      <w:r w:rsidRPr="003D0787">
        <w:t>celkovými</w:t>
      </w:r>
      <w:r w:rsidR="00334C66">
        <w:t xml:space="preserve"> oprávnenými</w:t>
      </w:r>
      <w:r w:rsidRPr="003D0787">
        <w:t xml:space="preserve"> výdavkami </w:t>
      </w:r>
      <w:r w:rsidRPr="003D0787">
        <w:rPr>
          <w:b/>
        </w:rPr>
        <w:t>nad 1 mil. EUR</w:t>
      </w:r>
      <w:r w:rsidR="00A81A0E" w:rsidRPr="0064000E">
        <w:t xml:space="preserve">, </w:t>
      </w:r>
      <w:r w:rsidR="00A81A0E" w:rsidRPr="0064000E">
        <w:rPr>
          <w:rFonts w:eastAsia="Arial"/>
          <w:b/>
          <w:szCs w:val="22"/>
        </w:rPr>
        <w:t xml:space="preserve"> kde žiadateľ o NFP je povinný v súlade s výzvou predložiť CBA ako povinnú prílohu </w:t>
      </w:r>
      <w:proofErr w:type="spellStart"/>
      <w:r w:rsidR="00A81A0E" w:rsidRPr="0064000E">
        <w:rPr>
          <w:rFonts w:eastAsia="Arial"/>
          <w:b/>
          <w:szCs w:val="22"/>
        </w:rPr>
        <w:t>ŽoNFP</w:t>
      </w:r>
      <w:proofErr w:type="spellEnd"/>
      <w:r w:rsidR="00A81A0E" w:rsidRPr="003D0787">
        <w:rPr>
          <w:rFonts w:eastAsia="Arial"/>
          <w:szCs w:val="22"/>
        </w:rPr>
        <w:t xml:space="preserve">, overuje odborný hodnotiteľ predloženú CBA prostredníctvom </w:t>
      </w:r>
      <w:r w:rsidR="00A81A0E" w:rsidRPr="003D0787">
        <w:rPr>
          <w:rFonts w:eastAsia="Arial"/>
          <w:b/>
          <w:szCs w:val="22"/>
        </w:rPr>
        <w:t>Kontrolného zoznamu pre kontrolu analýzy nákladov a prínosov (CBA),</w:t>
      </w:r>
      <w:r w:rsidR="00A81A0E" w:rsidRPr="003D0787">
        <w:rPr>
          <w:rFonts w:eastAsia="Arial"/>
          <w:szCs w:val="22"/>
        </w:rPr>
        <w:t xml:space="preserve"> ktorý tvorí prílohu č. 9 Príručky pre OH DOP (ďalej len „KZ pre kontrolu CBA“). Odborný hodnotiteľ overuje a posudzuje CBA žiadateľa:</w:t>
      </w:r>
    </w:p>
    <w:p w14:paraId="15BB6342" w14:textId="77777777" w:rsidR="00A81A0E" w:rsidRPr="003D0787" w:rsidRDefault="00A81A0E" w:rsidP="00CF2B29">
      <w:pPr>
        <w:pStyle w:val="prirucka"/>
        <w:numPr>
          <w:ilvl w:val="0"/>
          <w:numId w:val="24"/>
        </w:numPr>
        <w:tabs>
          <w:tab w:val="clear" w:pos="360"/>
        </w:tabs>
        <w:ind w:left="993" w:hanging="179"/>
        <w:rPr>
          <w:rFonts w:eastAsia="Arial"/>
          <w:szCs w:val="22"/>
        </w:rPr>
      </w:pPr>
      <w:r w:rsidRPr="009A21DB">
        <w:rPr>
          <w:rFonts w:eastAsia="Arial"/>
          <w:b/>
          <w:szCs w:val="22"/>
        </w:rPr>
        <w:t>v</w:t>
      </w:r>
      <w:r w:rsidRPr="003D0787">
        <w:rPr>
          <w:rFonts w:eastAsia="Arial"/>
          <w:szCs w:val="22"/>
        </w:rPr>
        <w:t> </w:t>
      </w:r>
      <w:r w:rsidRPr="003D0787">
        <w:rPr>
          <w:rFonts w:eastAsia="Arial"/>
          <w:b/>
          <w:szCs w:val="22"/>
        </w:rPr>
        <w:t xml:space="preserve">zmysle MP CKO č. 7 </w:t>
      </w:r>
      <w:r w:rsidRPr="003D0787">
        <w:rPr>
          <w:rFonts w:eastAsia="Arial"/>
          <w:szCs w:val="22"/>
        </w:rPr>
        <w:t xml:space="preserve">k vypracovaniu finančnej analýzy projektu, analýzy nákladov a prínosov projektu a finančnej analýzy žiadateľa o NFP v programovom období 2014 – 2020, zverejnenej na </w:t>
      </w:r>
      <w:hyperlink r:id="rId8" w:history="1">
        <w:r w:rsidRPr="003D0787">
          <w:rPr>
            <w:rStyle w:val="Hypertextovprepojenie"/>
            <w:rFonts w:eastAsia="Arial"/>
            <w:szCs w:val="22"/>
          </w:rPr>
          <w:t>www.partnerskadohoda.gov.sk</w:t>
        </w:r>
      </w:hyperlink>
      <w:r w:rsidRPr="003D0787">
        <w:rPr>
          <w:rFonts w:eastAsia="Arial"/>
          <w:szCs w:val="22"/>
        </w:rPr>
        <w:t xml:space="preserve">, resp. </w:t>
      </w:r>
    </w:p>
    <w:p w14:paraId="50DBA05C" w14:textId="37033DCD" w:rsidR="00A81A0E" w:rsidRPr="003D0787" w:rsidRDefault="00A81A0E" w:rsidP="00CF2B29">
      <w:pPr>
        <w:pStyle w:val="prirucka"/>
        <w:numPr>
          <w:ilvl w:val="0"/>
          <w:numId w:val="24"/>
        </w:numPr>
        <w:tabs>
          <w:tab w:val="clear" w:pos="360"/>
        </w:tabs>
        <w:ind w:left="993" w:hanging="179"/>
        <w:rPr>
          <w:rFonts w:eastAsia="Arial"/>
          <w:szCs w:val="22"/>
        </w:rPr>
      </w:pPr>
      <w:r w:rsidRPr="003D0787">
        <w:rPr>
          <w:rFonts w:eastAsia="Arial"/>
          <w:szCs w:val="22"/>
        </w:rPr>
        <w:t xml:space="preserve">podľa metodiky SO: </w:t>
      </w:r>
      <w:r w:rsidRPr="003D0787">
        <w:rPr>
          <w:rFonts w:eastAsia="Arial"/>
          <w:b/>
          <w:bCs/>
          <w:szCs w:val="22"/>
        </w:rPr>
        <w:t>Metodický pokyn k spracovaniu štúdie uskutočniteľnosti, finančnej analýzy projektu, analýzy nákladov a prínosov projektu, finančnej analýzy žiadateľa o NFP a Celkových nákladov na vlastníctvo v programovom období 2014 – 2020</w:t>
      </w:r>
      <w:r w:rsidRPr="003D0787">
        <w:rPr>
          <w:rFonts w:eastAsia="Arial"/>
          <w:bCs/>
          <w:szCs w:val="22"/>
        </w:rPr>
        <w:t>,</w:t>
      </w:r>
      <w:r w:rsidRPr="003D0787">
        <w:rPr>
          <w:rFonts w:eastAsia="Arial"/>
          <w:b/>
          <w:bCs/>
          <w:szCs w:val="22"/>
        </w:rPr>
        <w:t xml:space="preserve"> </w:t>
      </w:r>
      <w:r w:rsidRPr="003D0787">
        <w:rPr>
          <w:rFonts w:eastAsia="Arial"/>
          <w:bCs/>
          <w:szCs w:val="22"/>
        </w:rPr>
        <w:t xml:space="preserve">zverejnenej na </w:t>
      </w:r>
      <w:r w:rsidRPr="003D0787">
        <w:rPr>
          <w:rFonts w:eastAsia="Arial"/>
          <w:szCs w:val="22"/>
        </w:rPr>
        <w:t xml:space="preserve"> </w:t>
      </w:r>
      <w:hyperlink r:id="rId9" w:history="1">
        <w:r w:rsidR="009B67B4">
          <w:rPr>
            <w:rStyle w:val="Hypertextovprepojenie"/>
            <w:rFonts w:eastAsia="Arial"/>
            <w:szCs w:val="22"/>
            <w:lang w:val="en-GB"/>
          </w:rPr>
          <w:t>www.mirri.gov.sk</w:t>
        </w:r>
      </w:hyperlink>
      <w:r w:rsidR="009B67B4" w:rsidRPr="009B67B4" w:rsidDel="009B67B4">
        <w:rPr>
          <w:rFonts w:eastAsia="Arial"/>
          <w:szCs w:val="22"/>
          <w:lang w:val="en-GB"/>
        </w:rPr>
        <w:t xml:space="preserve"> </w:t>
      </w:r>
      <w:r w:rsidRPr="003D0787">
        <w:rPr>
          <w:rFonts w:eastAsia="Arial"/>
          <w:szCs w:val="22"/>
        </w:rPr>
        <w:t> </w:t>
      </w:r>
    </w:p>
    <w:p w14:paraId="14A3CAE8" w14:textId="36FA6D33" w:rsidR="00A81A0E" w:rsidRPr="00A447FE" w:rsidRDefault="00A81A0E" w:rsidP="00CF2B29">
      <w:pPr>
        <w:pStyle w:val="prirucka"/>
        <w:numPr>
          <w:ilvl w:val="0"/>
          <w:numId w:val="24"/>
        </w:numPr>
        <w:tabs>
          <w:tab w:val="clear" w:pos="360"/>
        </w:tabs>
        <w:ind w:left="993" w:hanging="179"/>
        <w:rPr>
          <w:rFonts w:eastAsia="Arial"/>
          <w:szCs w:val="22"/>
        </w:rPr>
      </w:pPr>
      <w:r w:rsidRPr="00A447FE">
        <w:rPr>
          <w:rFonts w:eastAsia="Arial"/>
          <w:szCs w:val="22"/>
        </w:rPr>
        <w:t>a</w:t>
      </w:r>
      <w:r w:rsidR="00AC0139" w:rsidRPr="00B65B14">
        <w:rPr>
          <w:rFonts w:eastAsia="Arial"/>
          <w:szCs w:val="22"/>
        </w:rPr>
        <w:t> </w:t>
      </w:r>
      <w:r w:rsidR="00A447FE">
        <w:rPr>
          <w:rFonts w:eastAsia="Arial"/>
          <w:szCs w:val="22"/>
        </w:rPr>
        <w:t>podľa</w:t>
      </w:r>
      <w:r w:rsidR="00A447FE" w:rsidRPr="00A447FE" w:rsidDel="00A447FE">
        <w:rPr>
          <w:rFonts w:eastAsia="Arial"/>
          <w:szCs w:val="22"/>
        </w:rPr>
        <w:t xml:space="preserve"> </w:t>
      </w:r>
      <w:r w:rsidRPr="00A447FE">
        <w:rPr>
          <w:rFonts w:eastAsia="Arial"/>
          <w:szCs w:val="22"/>
        </w:rPr>
        <w:t xml:space="preserve">vykonaného zaškolenia zo strany SO. </w:t>
      </w:r>
    </w:p>
    <w:p w14:paraId="3E33C2D9" w14:textId="2072036F" w:rsidR="00A81A0E" w:rsidRPr="003D0787" w:rsidRDefault="00A81A0E" w:rsidP="00A81A0E">
      <w:pPr>
        <w:pStyle w:val="prirucka"/>
        <w:rPr>
          <w:rFonts w:eastAsia="Arial"/>
          <w:szCs w:val="22"/>
        </w:rPr>
      </w:pPr>
      <w:r w:rsidRPr="003D0787">
        <w:rPr>
          <w:rFonts w:eastAsia="Arial"/>
          <w:szCs w:val="22"/>
        </w:rPr>
        <w:t xml:space="preserve">KZ pre kontrolu CBA vyplní odborný hodnotiteľ relevantnými odpoveďami (áno, nie, iné) a popisom v poznámke na základe vlastného overenia súvisiacich častí a parametrov, použitých v analýze nákladov a prínosov (CBA) pre finančnú analýzu, </w:t>
      </w:r>
      <w:proofErr w:type="spellStart"/>
      <w:r w:rsidRPr="003D0787">
        <w:rPr>
          <w:rFonts w:eastAsia="Arial"/>
          <w:szCs w:val="22"/>
        </w:rPr>
        <w:t>socio</w:t>
      </w:r>
      <w:proofErr w:type="spellEnd"/>
      <w:r w:rsidRPr="003D0787">
        <w:rPr>
          <w:rFonts w:eastAsia="Arial"/>
          <w:szCs w:val="22"/>
        </w:rPr>
        <w:t xml:space="preserve">-ekonomickú analýzu, analýzu rizika a citlivosti, pre ukazovatele ekonomickej výkonnosti a pod., a </w:t>
      </w:r>
      <w:r w:rsidRPr="0064000E">
        <w:rPr>
          <w:rFonts w:eastAsia="Arial"/>
          <w:szCs w:val="22"/>
        </w:rPr>
        <w:t>to pri všetkých predložených investičných projektoch generujúcich/negenerujúcich príjem</w:t>
      </w:r>
      <w:r w:rsidRPr="003D0787">
        <w:rPr>
          <w:rFonts w:eastAsia="Arial"/>
          <w:szCs w:val="22"/>
        </w:rPr>
        <w:t>. Súčasťou tohto overenia odborným hodnotiteľom je aj kontrola odhadovaných príjmov projektu a kontrola správnosti výpočtu finančnej medzery vo financovaní v prípade projektov generujúcich príjem v zmysle čl. 61 všeobecného nariadenia.</w:t>
      </w:r>
    </w:p>
    <w:p w14:paraId="363CC83A" w14:textId="7356DBDB" w:rsidR="00B428CD" w:rsidRPr="003D0787" w:rsidRDefault="00A81A0E" w:rsidP="00645DE5">
      <w:pPr>
        <w:pStyle w:val="prirucka"/>
        <w:rPr>
          <w:rFonts w:eastAsia="Arial"/>
          <w:szCs w:val="22"/>
        </w:rPr>
      </w:pPr>
      <w:r w:rsidRPr="003D0787">
        <w:rPr>
          <w:rFonts w:eastAsia="Arial"/>
          <w:szCs w:val="22"/>
        </w:rPr>
        <w:t xml:space="preserve">KZ pre kontrolu CBA - vyplnený a podpísaný odborným hodnotiteľom </w:t>
      </w:r>
      <w:r w:rsidRPr="003D0787">
        <w:rPr>
          <w:rFonts w:eastAsia="Arial"/>
          <w:bCs/>
          <w:szCs w:val="22"/>
        </w:rPr>
        <w:t xml:space="preserve">a schválený po formálnej stránke </w:t>
      </w:r>
      <w:r w:rsidR="002E740D" w:rsidRPr="003D0787">
        <w:rPr>
          <w:rFonts w:eastAsia="Arial"/>
          <w:szCs w:val="22"/>
        </w:rPr>
        <w:t xml:space="preserve">Manažérom posudzovania projektov a projektovým manažérom (PM) a Projektovým manažérom a manažérom pre nezrovnalosti (FM) </w:t>
      </w:r>
      <w:r w:rsidRPr="003D0787">
        <w:rPr>
          <w:rFonts w:eastAsia="Arial"/>
          <w:szCs w:val="22"/>
        </w:rPr>
        <w:t>- je súčasťou vyplneného hodnotiaceho hárku hodnotiteľa a spolu s ním je nahraný aj do ITMS2014+.</w:t>
      </w:r>
      <w:bookmarkStart w:id="110" w:name="_Toc14252387"/>
      <w:bookmarkEnd w:id="110"/>
    </w:p>
    <w:p w14:paraId="51DDCB00" w14:textId="6517B9F2" w:rsidR="001A2F10" w:rsidRPr="003D0787" w:rsidRDefault="00E91A18" w:rsidP="007118E1">
      <w:pPr>
        <w:pStyle w:val="prirucka"/>
      </w:pPr>
      <w:r w:rsidRPr="003D0787">
        <w:t xml:space="preserve">Zdroj: </w:t>
      </w:r>
      <w:proofErr w:type="spellStart"/>
      <w:r w:rsidRPr="003D0787">
        <w:t>ŽoNFP</w:t>
      </w:r>
      <w:proofErr w:type="spellEnd"/>
      <w:r w:rsidRPr="003D0787">
        <w:t>: kapitola 11. Rozpočet projektu</w:t>
      </w:r>
      <w:r w:rsidR="001A2F10" w:rsidRPr="003D0787">
        <w:t xml:space="preserve">, </w:t>
      </w:r>
      <w:r w:rsidR="00C212AE" w:rsidRPr="003D0787">
        <w:t>Metodický pokyn TCO/CBA</w:t>
      </w:r>
      <w:r w:rsidRPr="003D0787">
        <w:t xml:space="preserve">, </w:t>
      </w:r>
      <w:r w:rsidR="00492709" w:rsidRPr="003D0787">
        <w:t>Š</w:t>
      </w:r>
      <w:r w:rsidRPr="003D0787">
        <w:t>túdia uskutočniteľnosti, Analýza nákladov a prínosov</w:t>
      </w:r>
      <w:r w:rsidRPr="003D0787" w:rsidDel="0039323A">
        <w:t xml:space="preserve"> </w:t>
      </w:r>
    </w:p>
    <w:p w14:paraId="61B5EC63" w14:textId="0071FD66" w:rsidR="00D042A1" w:rsidRPr="003D0787" w:rsidRDefault="00D042A1" w:rsidP="00D042A1">
      <w:pPr>
        <w:pStyle w:val="priruckanadpis"/>
        <w:numPr>
          <w:ilvl w:val="0"/>
          <w:numId w:val="0"/>
        </w:numPr>
        <w:ind w:left="284"/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4.2 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Spĺňajú výdavky uvedené v žiadosti o </w:t>
      </w:r>
      <w:proofErr w:type="spellStart"/>
      <w:r w:rsidRPr="003D0787">
        <w:rPr>
          <w:rStyle w:val="Intenzvnyodkaz"/>
          <w:color w:val="244061" w:themeColor="accent1" w:themeShade="80"/>
          <w:szCs w:val="22"/>
          <w:lang w:bidi="en-US"/>
        </w:rPr>
        <w:t>nfp</w:t>
      </w:r>
      <w:proofErr w:type="spellEnd"/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podmienky účelnosti a vecnej oprávnenosti?</w:t>
      </w:r>
      <w:r w:rsidRPr="003D0787">
        <w:t xml:space="preserve"> </w:t>
      </w:r>
    </w:p>
    <w:p w14:paraId="1B3A7339" w14:textId="356F8F24" w:rsidR="00D042A1" w:rsidRPr="003D0787" w:rsidRDefault="00D042A1" w:rsidP="00D042A1">
      <w:pPr>
        <w:pStyle w:val="prirucka"/>
      </w:pPr>
      <w:r w:rsidRPr="003D0787">
        <w:t xml:space="preserve">Posudzuje sa, či sú žiadané výdavky (priame aj nepriame) </w:t>
      </w:r>
      <w:r w:rsidR="00182674">
        <w:t xml:space="preserve">projektu </w:t>
      </w:r>
      <w:r w:rsidRPr="003D0787">
        <w:t xml:space="preserve">vecne oprávnené v zmysle riadiacej dokumentácie PO7 OPII upravujúcej oblasť oprávnenosti výdavkov, resp. výzvy na predloženie </w:t>
      </w:r>
      <w:proofErr w:type="spellStart"/>
      <w:r w:rsidRPr="003D0787">
        <w:t>ŽoNFP</w:t>
      </w:r>
      <w:proofErr w:type="spellEnd"/>
      <w:r w:rsidRPr="003D0787">
        <w:t xml:space="preserve"> a</w:t>
      </w:r>
      <w:r w:rsidR="00082497">
        <w:t xml:space="preserve"> či </w:t>
      </w:r>
      <w:r w:rsidRPr="003D0787">
        <w:t xml:space="preserve">spĺňajú podmienku účelnosti vzhľadom k stanoveným cieľom a očakávaným výstupom projektu (t. j. či sú potrebné/nevyhnutné na realizáciu projektu). </w:t>
      </w:r>
    </w:p>
    <w:p w14:paraId="2C6322B5" w14:textId="77777777" w:rsidR="00D042A1" w:rsidRPr="003D0787" w:rsidRDefault="00D042A1" w:rsidP="00D042A1">
      <w:pPr>
        <w:pStyle w:val="prirucka"/>
        <w:tabs>
          <w:tab w:val="clear" w:pos="360"/>
          <w:tab w:val="left" w:pos="567"/>
        </w:tabs>
      </w:pPr>
      <w:r w:rsidRPr="003D0787">
        <w:t xml:space="preserve">Hodnotiteľ postupuje nasledovne: </w:t>
      </w:r>
    </w:p>
    <w:p w14:paraId="72373ACA" w14:textId="77777777" w:rsidR="00D042A1" w:rsidRPr="003D0787" w:rsidRDefault="00D042A1" w:rsidP="00455C60">
      <w:pPr>
        <w:pStyle w:val="prirucka"/>
        <w:numPr>
          <w:ilvl w:val="0"/>
          <w:numId w:val="11"/>
        </w:numPr>
      </w:pPr>
      <w:r w:rsidRPr="003D0787">
        <w:t>hodnotiteľ overí priame výdavky na hlavnú aktivitu projektu z hľadiska ich nevyhnutnosti pre splnenie cieľov projektu a vzhľadom k očakávaným výstupom,</w:t>
      </w:r>
    </w:p>
    <w:p w14:paraId="63778A75" w14:textId="27D2DA2F" w:rsidR="00B052A4" w:rsidRPr="003D0787" w:rsidRDefault="00D042A1" w:rsidP="00455C60">
      <w:pPr>
        <w:pStyle w:val="prirucka"/>
        <w:numPr>
          <w:ilvl w:val="0"/>
          <w:numId w:val="11"/>
        </w:numPr>
      </w:pPr>
      <w:r w:rsidRPr="003D0787">
        <w:t>zhodnotí, či výdavky na hlavnú aktivitu sú v celom rozsahu pre splnenie cieľov projektu a naplnenie výstupov vecne oprávnené a</w:t>
      </w:r>
      <w:r w:rsidR="00D96EC2">
        <w:t> </w:t>
      </w:r>
      <w:r w:rsidRPr="003D0787">
        <w:t>účelné</w:t>
      </w:r>
      <w:r w:rsidR="00D96EC2">
        <w:t xml:space="preserve">, </w:t>
      </w:r>
    </w:p>
    <w:p w14:paraId="34FF11E5" w14:textId="5F0900E2" w:rsidR="00B052A4" w:rsidRPr="003D0787" w:rsidRDefault="00082497" w:rsidP="00455C60">
      <w:pPr>
        <w:pStyle w:val="prirucka"/>
        <w:numPr>
          <w:ilvl w:val="0"/>
          <w:numId w:val="11"/>
        </w:numPr>
      </w:pPr>
      <w:r>
        <w:t>z</w:t>
      </w:r>
      <w:r w:rsidR="00B052A4" w:rsidRPr="003D0787">
        <w:t>hodnotí</w:t>
      </w:r>
      <w:r>
        <w:t>,</w:t>
      </w:r>
      <w:r w:rsidR="00B052A4" w:rsidRPr="003D0787">
        <w:t xml:space="preserve"> či sú správne priradené do jednotlivých skupín výdavkov: 013 Softvér, 014 Oceniteľné práva, 022 Samostatné hnuteľné veci a súbory hnuteľných vecí, 112 Zásoby, 518 Ostatné služby, 521 - Mzdové výdavky</w:t>
      </w:r>
      <w:r w:rsidR="00D96EC2">
        <w:t xml:space="preserve">. </w:t>
      </w:r>
    </w:p>
    <w:p w14:paraId="1D597D7C" w14:textId="773C3111" w:rsidR="00D042A1" w:rsidRPr="003D0787" w:rsidRDefault="00D042A1" w:rsidP="00D042A1">
      <w:pPr>
        <w:pStyle w:val="prirucka"/>
        <w:tabs>
          <w:tab w:val="clear" w:pos="360"/>
          <w:tab w:val="left" w:pos="450"/>
        </w:tabs>
      </w:pPr>
      <w:r w:rsidRPr="003D0787">
        <w:t xml:space="preserve">Vecne neoprávnené a neúčelné výdavky sú výdavky, ktoré: </w:t>
      </w:r>
    </w:p>
    <w:p w14:paraId="0D2FCA54" w14:textId="7F202761" w:rsidR="00D042A1" w:rsidRPr="003D0787" w:rsidRDefault="00C25DC3" w:rsidP="00455C60">
      <w:pPr>
        <w:pStyle w:val="prirucka"/>
        <w:numPr>
          <w:ilvl w:val="0"/>
          <w:numId w:val="16"/>
        </w:numPr>
      </w:pPr>
      <w:r w:rsidRPr="003D0787">
        <w:t xml:space="preserve"> nie sú </w:t>
      </w:r>
      <w:r w:rsidR="00D042A1" w:rsidRPr="003D0787">
        <w:t xml:space="preserve">pre realizáciu projektu nevyhnutné, a/alebo </w:t>
      </w:r>
    </w:p>
    <w:p w14:paraId="2CE6A824" w14:textId="2F9AB0BF" w:rsidR="00882B05" w:rsidRPr="003D0787" w:rsidRDefault="00C25DC3" w:rsidP="00455C60">
      <w:pPr>
        <w:pStyle w:val="prirucka"/>
        <w:numPr>
          <w:ilvl w:val="0"/>
          <w:numId w:val="16"/>
        </w:numPr>
      </w:pPr>
      <w:r w:rsidRPr="003D0787">
        <w:t xml:space="preserve"> nie sú </w:t>
      </w:r>
      <w:r w:rsidR="00D042A1" w:rsidRPr="003D0787">
        <w:t>vecne oprávnené podľa Výzvy/Príručky pre žiadateľa PO7 OPII – dopytovo-orientované projekty (Príručky oprávnenosti výdavkov) alebo inej riadiacej dokumentácie</w:t>
      </w:r>
      <w:r w:rsidR="00882B05" w:rsidRPr="003D0787">
        <w:t>, a/alebo</w:t>
      </w:r>
    </w:p>
    <w:p w14:paraId="00F93CD0" w14:textId="5C7B62A1" w:rsidR="00882B05" w:rsidRPr="003D0787" w:rsidRDefault="00882B05" w:rsidP="00882B05">
      <w:pPr>
        <w:pStyle w:val="prirucka"/>
        <w:numPr>
          <w:ilvl w:val="0"/>
          <w:numId w:val="16"/>
        </w:numPr>
      </w:pPr>
      <w:r w:rsidRPr="003D0787">
        <w:t xml:space="preserve"> nie sú v súlade s postupmi uvedenými v </w:t>
      </w:r>
      <w:r w:rsidR="00E446D1" w:rsidRPr="003D0787">
        <w:rPr>
          <w:bCs/>
        </w:rPr>
        <w:t>Hodnotiacich kritériách Operačného programu Integrovaná infraštruktúra, prioritná os 7 informačná spoločnosť –</w:t>
      </w:r>
      <w:r w:rsidR="00C21200" w:rsidRPr="003D0787">
        <w:rPr>
          <w:bCs/>
        </w:rPr>
        <w:t xml:space="preserve"> </w:t>
      </w:r>
      <w:r w:rsidR="00E446D1" w:rsidRPr="003D0787">
        <w:rPr>
          <w:bCs/>
        </w:rPr>
        <w:t xml:space="preserve">pre dopytovo-orientované projekty </w:t>
      </w:r>
      <w:r w:rsidR="002C5954" w:rsidRPr="003D0787">
        <w:rPr>
          <w:bCs/>
        </w:rPr>
        <w:t>„</w:t>
      </w:r>
      <w:r w:rsidR="00C21200" w:rsidRPr="003D0787">
        <w:rPr>
          <w:bCs/>
        </w:rPr>
        <w:t>Moderné technológie</w:t>
      </w:r>
      <w:r w:rsidR="002C5954" w:rsidRPr="003D0787">
        <w:rPr>
          <w:bCs/>
        </w:rPr>
        <w:t>“</w:t>
      </w:r>
      <w:r w:rsidR="00100F17" w:rsidRPr="003D0787">
        <w:rPr>
          <w:bCs/>
        </w:rPr>
        <w:t xml:space="preserve"> (verzia 1.0)</w:t>
      </w:r>
      <w:r w:rsidRPr="003D0787">
        <w:t>, hodnotiace kritérium 3.</w:t>
      </w:r>
      <w:r w:rsidR="00FD18F5" w:rsidRPr="003D0787">
        <w:t>1</w:t>
      </w:r>
      <w:r w:rsidRPr="003D0787">
        <w:t xml:space="preserve"> v časti Administratívna a prevádzková kapacita žiadateľa, podľa ktorého (cit): „Realizácia projektu môže byť zabezpečená internými kapacitami žiadateľa </w:t>
      </w:r>
      <w:r w:rsidRPr="0064000E">
        <w:t>alebo e</w:t>
      </w:r>
      <w:r w:rsidRPr="003D0787">
        <w:t xml:space="preserve">xternými kapacitami, ktoré si žiadateľ na tento účel obstará. Kritérium sa vzťahuje na kapacity žiadateľa na zabezpečenie hlavných aktivít projektu ako aj zabezpečenie podporných aktivít projektu.“ </w:t>
      </w:r>
    </w:p>
    <w:p w14:paraId="0C5BC6E6" w14:textId="79EFE2A7" w:rsidR="00D042A1" w:rsidRPr="003D0787" w:rsidRDefault="00D042A1" w:rsidP="00D042A1">
      <w:pPr>
        <w:pStyle w:val="prirucka"/>
      </w:pPr>
      <w:r w:rsidRPr="003D0787">
        <w:t xml:space="preserve">Pri hodnotení vecnej oprávnenosti a účelnosti výdavkov (priamych a nepriamych) hodnotiteľ vychádza z výzvy vrátane príloh a prihliada na informácie v rozpočte projektu, v textovej časti finančnej analýzy (ak relevantné). Ak identifikuje vecne neoprávnené alebo neúčelné priame výdavky, vypočíta ich pomer k celkovým priamym výdavkom projektu v %. </w:t>
      </w:r>
    </w:p>
    <w:p w14:paraId="37EA1655" w14:textId="6E225B27" w:rsidR="00D042A1" w:rsidRPr="003D0787" w:rsidRDefault="00D042A1" w:rsidP="00D042A1">
      <w:pPr>
        <w:pStyle w:val="prirucka"/>
        <w:tabs>
          <w:tab w:val="clear" w:pos="360"/>
          <w:tab w:val="left" w:pos="450"/>
        </w:tabs>
      </w:pPr>
      <w:r w:rsidRPr="003D0787">
        <w:t xml:space="preserve">Ak hodnotiteľ identifikuje </w:t>
      </w:r>
      <w:r w:rsidRPr="003D0787">
        <w:rPr>
          <w:b/>
        </w:rPr>
        <w:t>účelné a zároveň vecne oprávnené priame výdavky</w:t>
      </w:r>
      <w:r w:rsidRPr="003D0787">
        <w:rPr>
          <w:rStyle w:val="Odkaznapoznmkupodiarou"/>
          <w:b/>
        </w:rPr>
        <w:footnoteReference w:id="5"/>
      </w:r>
      <w:r w:rsidRPr="003D0787">
        <w:t xml:space="preserve">, v rozsahu minimálne 70 </w:t>
      </w:r>
      <w:r w:rsidRPr="003D0787">
        <w:rPr>
          <w:b/>
        </w:rPr>
        <w:t>%</w:t>
      </w:r>
      <w:r w:rsidR="00C55ACF">
        <w:rPr>
          <w:b/>
        </w:rPr>
        <w:t xml:space="preserve"> </w:t>
      </w:r>
      <w:r w:rsidR="00C55ACF" w:rsidRPr="00086AD5">
        <w:t>z celkových oprávnených výdavkov</w:t>
      </w:r>
      <w:r w:rsidRPr="003D0787">
        <w:rPr>
          <w:b/>
        </w:rPr>
        <w:t>,</w:t>
      </w:r>
      <w:r w:rsidRPr="003D0787">
        <w:t xml:space="preserve"> vzhľadom k stanoveným cieľom a očakávaným výstupom projektu, označí </w:t>
      </w:r>
      <w:r w:rsidRPr="003D0787">
        <w:rPr>
          <w:b/>
        </w:rPr>
        <w:t>„áno“</w:t>
      </w:r>
      <w:r w:rsidR="00C615C3" w:rsidRPr="003D0787">
        <w:t xml:space="preserve"> (do poľa komentár v hodnotiacom hárku uvedie svoje podrobné zdôvodnenie vyhodnotenia kritéria)</w:t>
      </w:r>
      <w:r w:rsidRPr="003D0787">
        <w:t>. V prípade identifikácie neoprávnených výdavkov projektu (z titulu vecnej neoprávnenosti alebo neúčelnosti) hodnotiteľ v procese odborného hodnotenia výšku priamych výdavkov projektu adekvátne zníži, a zároveň poníži aj nepriame výdavky, tak, aby ich výška neprekročila 7</w:t>
      </w:r>
      <w:r w:rsidR="00D96EC2">
        <w:t xml:space="preserve"> </w:t>
      </w:r>
      <w:r w:rsidRPr="003D0787">
        <w:t>% z celkových oprávnených výdavkov v zmysle príručky k oprávnenosti výdavkov. Zároveň je povinný konkrétne odôvodniť</w:t>
      </w:r>
      <w:r w:rsidR="00182674">
        <w:t>,</w:t>
      </w:r>
      <w:r w:rsidRPr="003D0787">
        <w:t xml:space="preserve"> prečo výdavky označil za neúčelné, alebo vecne neoprávnené. </w:t>
      </w:r>
    </w:p>
    <w:p w14:paraId="2A679E3C" w14:textId="161FEC13" w:rsidR="00D042A1" w:rsidRPr="003D0787" w:rsidRDefault="00D042A1" w:rsidP="00D042A1">
      <w:pPr>
        <w:pStyle w:val="prirucka"/>
      </w:pPr>
      <w:r w:rsidRPr="003D0787">
        <w:t>Ak hodnotiteľ identifikuje vecne oprávnené a</w:t>
      </w:r>
      <w:r w:rsidR="00A2095F">
        <w:t>/alebo</w:t>
      </w:r>
      <w:r w:rsidRPr="003D0787">
        <w:t xml:space="preserve"> účelné priame výdavky </w:t>
      </w:r>
      <w:r w:rsidR="00A2095F">
        <w:t xml:space="preserve">vzhľadom k stanoveným cieľom a očakávaným výstupom projektu </w:t>
      </w:r>
      <w:r w:rsidRPr="003D0787">
        <w:t>v rozsahu menej ako 70</w:t>
      </w:r>
      <w:r w:rsidR="00D96EC2">
        <w:t xml:space="preserve"> </w:t>
      </w:r>
      <w:r w:rsidRPr="003D0787">
        <w:t>%</w:t>
      </w:r>
      <w:r w:rsidR="003121C1">
        <w:t xml:space="preserve"> z celkových oprávnených výdavkov</w:t>
      </w:r>
      <w:r w:rsidRPr="003D0787">
        <w:t>, označí „</w:t>
      </w:r>
      <w:r w:rsidRPr="003D0787">
        <w:rPr>
          <w:b/>
        </w:rPr>
        <w:t>nie</w:t>
      </w:r>
      <w:r w:rsidRPr="003D0787">
        <w:t xml:space="preserve">“. </w:t>
      </w:r>
    </w:p>
    <w:p w14:paraId="642E3817" w14:textId="35ABD7C9" w:rsidR="00D042A1" w:rsidRPr="003D0787" w:rsidRDefault="00A322A8" w:rsidP="00D042A1">
      <w:pPr>
        <w:pStyle w:val="prirucka"/>
      </w:pPr>
      <w:r w:rsidRPr="003D0787">
        <w:t>Hodnotiteľ  je povinný</w:t>
      </w:r>
      <w:r w:rsidR="00D042A1" w:rsidRPr="003D0787">
        <w:t xml:space="preserve"> </w:t>
      </w:r>
      <w:r w:rsidRPr="003D0787">
        <w:t xml:space="preserve">takisto </w:t>
      </w:r>
      <w:r w:rsidR="00D042A1" w:rsidRPr="003D0787">
        <w:t>konkrétne zdôvodniť</w:t>
      </w:r>
      <w:r w:rsidR="00182674">
        <w:t>,</w:t>
      </w:r>
      <w:r w:rsidR="00D042A1" w:rsidRPr="003D0787">
        <w:t xml:space="preserve"> prečo výdavky označil za vecne neoprávnené a neúčelné. Ak hodnotiteľ neidentifikuje vecne neoprávnené a neúčelné výdavky v žiadnej výške, je povinný uviesť prečo sú všetky výdavky vecne oprávnené a účelné.</w:t>
      </w:r>
    </w:p>
    <w:p w14:paraId="5C2AB175" w14:textId="6D1C16D9" w:rsidR="00D042A1" w:rsidRPr="009A21DB" w:rsidRDefault="00FE6CF7" w:rsidP="00D042A1">
      <w:pPr>
        <w:pStyle w:val="prirucka"/>
        <w:rPr>
          <w:b/>
          <w:sz w:val="18"/>
          <w:szCs w:val="18"/>
        </w:rPr>
      </w:pPr>
      <w:r w:rsidRPr="009A21DB">
        <w:rPr>
          <w:b/>
          <w:sz w:val="18"/>
          <w:szCs w:val="18"/>
        </w:rPr>
        <w:t>Poznámka:</w:t>
      </w:r>
      <w:r w:rsidR="00D042A1" w:rsidRPr="009A21DB">
        <w:rPr>
          <w:b/>
          <w:sz w:val="18"/>
          <w:szCs w:val="18"/>
        </w:rPr>
        <w:t xml:space="preserve"> V prípade identifikácie neoprávnených výdavkov projektu (z titulu vecnej neoprávnenosti alebo neúčelnosti) sa v procese odborného hodnotenia výška celkových oprávnených výdavkov projektu adekvátne zníži. </w:t>
      </w:r>
    </w:p>
    <w:p w14:paraId="6CE6ACF1" w14:textId="37898F78" w:rsidR="00D042A1" w:rsidRPr="003D0787" w:rsidRDefault="00D042A1" w:rsidP="00D042A1">
      <w:pPr>
        <w:pStyle w:val="prirucka"/>
        <w:rPr>
          <w:szCs w:val="22"/>
        </w:rPr>
      </w:pPr>
      <w:r w:rsidRPr="003D0787">
        <w:rPr>
          <w:szCs w:val="22"/>
        </w:rPr>
        <w:t xml:space="preserve">Zdroj: </w:t>
      </w:r>
      <w:proofErr w:type="spellStart"/>
      <w:r w:rsidRPr="003D0787">
        <w:rPr>
          <w:szCs w:val="22"/>
        </w:rPr>
        <w:t>ŽoNFP</w:t>
      </w:r>
      <w:proofErr w:type="spellEnd"/>
      <w:r w:rsidRPr="003D0787">
        <w:rPr>
          <w:szCs w:val="22"/>
        </w:rPr>
        <w:t>: 7. Popis projektu, 11. Rozpočet projektu</w:t>
      </w:r>
      <w:r w:rsidR="00A322A8" w:rsidRPr="003D0787">
        <w:rPr>
          <w:szCs w:val="22"/>
        </w:rPr>
        <w:t xml:space="preserve">, </w:t>
      </w:r>
      <w:r w:rsidR="000263B9" w:rsidRPr="003D0787">
        <w:rPr>
          <w:szCs w:val="22"/>
        </w:rPr>
        <w:t>Príloha Žiadosti o NFP - Rozpočet projektu</w:t>
      </w:r>
    </w:p>
    <w:p w14:paraId="0B1D2133" w14:textId="564B6B59" w:rsidR="00F63136" w:rsidRPr="003D0787" w:rsidRDefault="00F63136" w:rsidP="00F63136">
      <w:pPr>
        <w:pStyle w:val="priruckanadpis"/>
        <w:numPr>
          <w:ilvl w:val="0"/>
          <w:numId w:val="0"/>
        </w:numPr>
        <w:ind w:left="284"/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4.3 </w:t>
      </w:r>
      <w:r w:rsidRPr="003D0787">
        <w:rPr>
          <w:rStyle w:val="Intenzvnyodkaz"/>
          <w:color w:val="244061" w:themeColor="accent1" w:themeShade="80"/>
          <w:lang w:bidi="en-US"/>
        </w:rPr>
        <w:t xml:space="preserve">Spĺňajú výdavky uvedené v žiadosti o </w:t>
      </w:r>
      <w:proofErr w:type="spellStart"/>
      <w:r w:rsidRPr="003D0787">
        <w:rPr>
          <w:rStyle w:val="Intenzvnyodkaz"/>
          <w:color w:val="244061" w:themeColor="accent1" w:themeShade="80"/>
          <w:lang w:bidi="en-US"/>
        </w:rPr>
        <w:t>nfp</w:t>
      </w:r>
      <w:proofErr w:type="spellEnd"/>
      <w:r w:rsidRPr="003D0787">
        <w:rPr>
          <w:rStyle w:val="Intenzvnyodkaz"/>
          <w:color w:val="244061" w:themeColor="accent1" w:themeShade="80"/>
          <w:lang w:bidi="en-US"/>
        </w:rPr>
        <w:t xml:space="preserve"> podmienky hospodárnosti a efektívnosti?</w:t>
      </w:r>
      <w:r w:rsidRPr="003D0787">
        <w:t xml:space="preserve"> </w:t>
      </w:r>
    </w:p>
    <w:p w14:paraId="778F541A" w14:textId="77777777" w:rsidR="00F63136" w:rsidRPr="003D0787" w:rsidRDefault="00F63136" w:rsidP="00F63136">
      <w:pPr>
        <w:pStyle w:val="prirucka"/>
      </w:pPr>
      <w:r w:rsidRPr="003D0787">
        <w:t>Posudzuje sa, či navrhnuté výdavky projektu spĺňajú podmienku hospodárnosti a efektívnosti a či zodpovedajú obvyklým cenám v danom mieste a čase.</w:t>
      </w:r>
    </w:p>
    <w:p w14:paraId="509A5A96" w14:textId="39C2DBC9" w:rsidR="00F63136" w:rsidRPr="003D0787" w:rsidRDefault="00F63136" w:rsidP="00F63136">
      <w:pPr>
        <w:pStyle w:val="prirucka"/>
      </w:pPr>
      <w:r w:rsidRPr="003D0787">
        <w:t>Uvedené sa overuje prostredníctvom</w:t>
      </w:r>
      <w:r w:rsidR="00182674">
        <w:t xml:space="preserve"> </w:t>
      </w:r>
      <w:r w:rsidRPr="003D0787">
        <w:t>finančných limitov,</w:t>
      </w:r>
      <w:r w:rsidR="000E6951">
        <w:t xml:space="preserve"> percentuálnych limitov,</w:t>
      </w:r>
      <w:r w:rsidRPr="003D0787">
        <w:t xml:space="preserve"> príp. zrealizovaného verejného obstarávania, vykonaného prieskumu trhu alebo ďalších nástrojov na overenie hospodárnosti a efektívnosti výdavkov (napr. znalecký po</w:t>
      </w:r>
      <w:r w:rsidR="00A322A8" w:rsidRPr="003D0787">
        <w:t>sudok, štúdia uskutočniteľnosti</w:t>
      </w:r>
      <w:r w:rsidR="00A2095F">
        <w:t>, rozhodnutia Úradu pre reguláciu sieťových odvetví</w:t>
      </w:r>
      <w:r w:rsidR="00A322A8" w:rsidRPr="003D0787">
        <w:t xml:space="preserve"> a pod.</w:t>
      </w:r>
      <w:r w:rsidRPr="003D0787">
        <w:t>). V prípade využitia zrealizovaného verejného obstarávania na overenie hospodárnosti a efektívnosti sa overenie realizuje aj prostredníctvom ďalšieho iného nástroja.</w:t>
      </w:r>
    </w:p>
    <w:p w14:paraId="4C92111F" w14:textId="2BC77965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Inštrukcie pre hodnotiteľa sú zhrnuté v nasledujúcich krokoch:</w:t>
      </w:r>
    </w:p>
    <w:p w14:paraId="1AA7A9EE" w14:textId="37611A34" w:rsidR="00F63136" w:rsidRPr="003D0787" w:rsidRDefault="00F63136" w:rsidP="00F63136">
      <w:pPr>
        <w:pStyle w:val="prirucka"/>
        <w:rPr>
          <w:rStyle w:val="Intenzvnyodkaz"/>
          <w:smallCaps w:val="0"/>
          <w:color w:val="auto"/>
          <w:spacing w:val="0"/>
          <w:u w:val="none"/>
        </w:rPr>
      </w:pPr>
      <w:r w:rsidRPr="003D0787">
        <w:rPr>
          <w:rStyle w:val="Intenzvnyodkaz"/>
          <w:smallCaps w:val="0"/>
          <w:color w:val="auto"/>
          <w:spacing w:val="0"/>
          <w:u w:val="none"/>
        </w:rPr>
        <w:t xml:space="preserve">1. </w:t>
      </w:r>
      <w:r w:rsidR="00624F35" w:rsidRPr="003D0787">
        <w:rPr>
          <w:rStyle w:val="Intenzvnyodkaz"/>
          <w:smallCaps w:val="0"/>
          <w:color w:val="auto"/>
          <w:spacing w:val="0"/>
          <w:u w:val="none"/>
        </w:rPr>
        <w:t>k</w:t>
      </w:r>
      <w:r w:rsidRPr="003D0787">
        <w:rPr>
          <w:rStyle w:val="Intenzvnyodkaz"/>
          <w:smallCaps w:val="0"/>
          <w:color w:val="auto"/>
          <w:spacing w:val="0"/>
          <w:u w:val="none"/>
        </w:rPr>
        <w:t>rok:</w:t>
      </w:r>
    </w:p>
    <w:p w14:paraId="2D2ED6DE" w14:textId="77777777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identifikuje, či na hodnotené výdavky projektu okrem zrealizovaného verejného obstarávania je možné aplikovať </w:t>
      </w:r>
    </w:p>
    <w:p w14:paraId="0BB0D23B" w14:textId="1F254402" w:rsidR="00F63136" w:rsidRPr="003D0787" w:rsidRDefault="000E30EC" w:rsidP="00ED6BA2">
      <w:pPr>
        <w:pStyle w:val="prirucka"/>
        <w:tabs>
          <w:tab w:val="clear" w:pos="360"/>
        </w:tabs>
        <w:ind w:left="709" w:hanging="142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</w:t>
      </w:r>
      <w:r w:rsidR="00CC28F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)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finančné limity</w:t>
      </w:r>
      <w:r w:rsidR="000E6951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percentuálne limity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(limity sú stanovené Príručkou oprávnenos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ti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výdavkov) a/alebo </w:t>
      </w:r>
    </w:p>
    <w:p w14:paraId="197DE04D" w14:textId="73AEC38F" w:rsidR="00F63136" w:rsidRPr="003D0787" w:rsidRDefault="000E30EC" w:rsidP="00ED6BA2">
      <w:pPr>
        <w:pStyle w:val="prirucka"/>
        <w:ind w:left="709" w:hanging="142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b</w:t>
      </w:r>
      <w:r w:rsidR="00CC28F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)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prieskum trhu vykonaný hodnotiteľom, príp. žiadateľom a/alebo</w:t>
      </w:r>
    </w:p>
    <w:p w14:paraId="0D12ACAA" w14:textId="6A39395C" w:rsidR="00F63136" w:rsidRPr="003D0787" w:rsidRDefault="000E30EC" w:rsidP="00ED6BA2">
      <w:pPr>
        <w:pStyle w:val="prirucka"/>
        <w:ind w:left="709" w:hanging="142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</w:t>
      </w:r>
      <w:r w:rsidR="00CC28F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)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iné nástroje (napr. štúdia uskutočniteľnosti)</w:t>
      </w:r>
      <w:r w:rsidR="00DE48F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</w:p>
    <w:p w14:paraId="69D8C001" w14:textId="2063E341" w:rsidR="00F63136" w:rsidRPr="003D0787" w:rsidRDefault="00F63136" w:rsidP="00B65B14">
      <w:pPr>
        <w:pStyle w:val="prirucka"/>
        <w:ind w:left="709" w:hanging="142"/>
        <w:rPr>
          <w:rStyle w:val="Intenzvnyodkaz"/>
          <w:rFonts w:ascii="Times New Roman" w:eastAsia="Calibri" w:hAnsi="Times New Roman"/>
          <w:b w:val="0"/>
          <w:bCs w:val="0"/>
          <w:smallCaps w:val="0"/>
          <w:color w:val="auto"/>
          <w:spacing w:val="0"/>
          <w:sz w:val="24"/>
          <w:szCs w:val="24"/>
          <w:u w:val="none"/>
          <w:lang w:eastAsia="en-GB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Finančný limit je definovaný ako maximálny limit na úrovni:</w:t>
      </w:r>
    </w:p>
    <w:p w14:paraId="3B4AE67E" w14:textId="77777777" w:rsidR="00F63136" w:rsidRPr="003D0787" w:rsidRDefault="00F63136" w:rsidP="00ED6BA2">
      <w:pPr>
        <w:pStyle w:val="prirucka"/>
        <w:tabs>
          <w:tab w:val="clear" w:pos="360"/>
          <w:tab w:val="left" w:pos="709"/>
        </w:tabs>
        <w:ind w:left="567" w:hanging="117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-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  <w:t>jednotkových výdavkov v rámci priamych aj nepriamych výdavkov (napr. hodinová cena práce v prípade personálnych výdavkov, zákonná výška výdavkov na cestovné náhrady, atď.),</w:t>
      </w:r>
    </w:p>
    <w:p w14:paraId="437945F1" w14:textId="60A724DC" w:rsidR="00F63136" w:rsidRPr="003D0787" w:rsidRDefault="00F63136" w:rsidP="00ED6BA2">
      <w:pPr>
        <w:pStyle w:val="prirucka"/>
        <w:tabs>
          <w:tab w:val="clear" w:pos="360"/>
        </w:tabs>
        <w:ind w:left="567" w:hanging="141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-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  <w:t>kombináciou finančného limitu pre niektoré výdavky a určenia max. zastúpenia daného výdavku (napr. cena za 1 človekodeň pre príslušnú pozíciu v kombinácii s definovaním max zastúpenia pozície na projekte)</w:t>
      </w:r>
      <w:r w:rsidR="009162A1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1E7D040C" w14:textId="3EDFBFD4" w:rsidR="00F63136" w:rsidRPr="003D0787" w:rsidRDefault="00F63136" w:rsidP="00ED6BA2">
      <w:pPr>
        <w:pStyle w:val="prirucka"/>
        <w:tabs>
          <w:tab w:val="clear" w:pos="360"/>
        </w:tabs>
        <w:ind w:left="567" w:hanging="117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-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  <w:t xml:space="preserve">úrovni skupín výdavkov (napr. EUR/kus 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hardwar</w:t>
      </w:r>
      <w:r w:rsidR="00CF2B2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pri stanovených parametroch s ohľadom na počet kusov; 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EUR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/licenciu na používanie 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softwar</w:t>
      </w:r>
      <w:r w:rsidR="00CF2B2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 ohľadom na počet licencií; 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EUR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/mernú jednotku inštalačných prác; percentuálny limit na dodávku prác, atď.).</w:t>
      </w:r>
    </w:p>
    <w:p w14:paraId="4FD9F9BB" w14:textId="77777777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Prieskum trhu je definovaný ako činnosť, pri ktorej hodnotiteľ zistí a vyhodnotí informácie o aktuálnych cenách tovarov, prác alebo služieb na trhu v danom čase a v danom mieste. Vykonáva sa s cieľom stanovenia cien v rozpočte projektu. Podmienkou je oslovenie dostatočného množstva potenciálnych dodávateľov s prihliadnutím na dĺžku ich pôsobenia na trhu a množstvo úspešne ukončených projektov. </w:t>
      </w:r>
    </w:p>
    <w:p w14:paraId="784E59CA" w14:textId="3C57DD13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Iný nástroj definovaný ako spôsob overenia výdavku, ktorý nie je uvedený vyššie. Medzi typické príklady patrí štúdia uskutočniteľnosti, ktorá definuje náročnosť riešenia a jeho ekonomickú analýzu.</w:t>
      </w:r>
    </w:p>
    <w:p w14:paraId="70D798EF" w14:textId="28CEEB01" w:rsidR="00F63136" w:rsidRPr="003D0787" w:rsidRDefault="00F63136" w:rsidP="00F63136">
      <w:pPr>
        <w:pStyle w:val="prirucka"/>
        <w:rPr>
          <w:rStyle w:val="Intenzvnyodkaz"/>
          <w:smallCaps w:val="0"/>
          <w:color w:val="auto"/>
          <w:spacing w:val="0"/>
          <w:u w:val="none"/>
        </w:rPr>
      </w:pPr>
      <w:r w:rsidRPr="003D0787">
        <w:rPr>
          <w:rStyle w:val="Intenzvnyodkaz"/>
          <w:smallCaps w:val="0"/>
          <w:color w:val="auto"/>
          <w:spacing w:val="0"/>
          <w:u w:val="none"/>
        </w:rPr>
        <w:t xml:space="preserve">2. </w:t>
      </w:r>
      <w:r w:rsidR="00117A39" w:rsidRPr="003D0787">
        <w:rPr>
          <w:rStyle w:val="Intenzvnyodkaz"/>
          <w:smallCaps w:val="0"/>
          <w:color w:val="auto"/>
          <w:spacing w:val="0"/>
          <w:u w:val="none"/>
        </w:rPr>
        <w:t>k</w:t>
      </w:r>
      <w:r w:rsidRPr="003D0787">
        <w:rPr>
          <w:rStyle w:val="Intenzvnyodkaz"/>
          <w:smallCaps w:val="0"/>
          <w:color w:val="auto"/>
          <w:spacing w:val="0"/>
          <w:u w:val="none"/>
        </w:rPr>
        <w:t>rok:</w:t>
      </w:r>
    </w:p>
    <w:p w14:paraId="27B1C3A3" w14:textId="251A47AD" w:rsidR="00CF2B29" w:rsidRPr="003D0787" w:rsidRDefault="00F63136" w:rsidP="00ED6BA2">
      <w:pPr>
        <w:pStyle w:val="prirucka"/>
        <w:tabs>
          <w:tab w:val="clear" w:pos="360"/>
          <w:tab w:val="left" w:pos="450"/>
        </w:tabs>
        <w:ind w:left="448"/>
        <w:rPr>
          <w:rStyle w:val="Intenzvnyodkaz"/>
          <w:rFonts w:ascii="Times New Roman" w:eastAsia="Calibri" w:hAnsi="Times New Roman"/>
          <w:b w:val="0"/>
          <w:bCs w:val="0"/>
          <w:smallCaps w:val="0"/>
          <w:color w:val="auto"/>
          <w:spacing w:val="0"/>
          <w:sz w:val="24"/>
          <w:szCs w:val="24"/>
          <w:u w:val="none"/>
          <w:lang w:eastAsia="en-GB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overí správnosť vstupných údajov pre výpočet, ktoré sú uvedené v rozpočte projektu a/alebo  finančnej analýze projektu. Musí byť zohľadnená aj skutočnosť, či žiadateľ je, alebo nie je platcom DPH. V prípade, ak nie je platcom DPH, sumy musia byť uvedené s DPH. V prípade, ak je platcom DPH, sumy musia byť uvedené bez DPH. Ak boli v predchádzajúcom hodnotení redukované jednotkové ceny alebo skupiny výdavkov, hodnotiteľ zohľadní tieto redukcie a overuje opravné sumy. </w:t>
      </w:r>
    </w:p>
    <w:p w14:paraId="1284D5D5" w14:textId="67F450CF" w:rsidR="00F63136" w:rsidRPr="003D0787" w:rsidRDefault="00F63136" w:rsidP="00ED6BA2">
      <w:pPr>
        <w:pStyle w:val="prirucka"/>
        <w:tabs>
          <w:tab w:val="clear" w:pos="360"/>
          <w:tab w:val="left" w:pos="450"/>
        </w:tabs>
        <w:ind w:left="448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 finančných limitov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ak hodnotiteľ identifikuje vyššie hodnoty ako je limit uvedený vo výzve alebo v Príručke oprávnenosti výdavkov, zníži hodnotu (jednotkovú/é cenu/y, alebo skupinu výdavkov). Oprávneným dôvodom prekročenia výdavkov</w:t>
      </w:r>
      <w:r w:rsidR="00CF2B2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ktoré sú súčasťou dodávky tovarov, stavebných prác alebo služieb môže byť znalecký posudok, v ktorom sú uvedené vyššie jednotkové hodnoty/celková cena oproti finančnému limitu. V prípade zrealizovaného verejného obstarávania (platná a účinná zmluva) hodnotiteľ overuje dodržanie finančných limitov porovnaním cien uvedenými v zmluve s cenami uvedenými v rozpočte/finančnej analýze. V prípade uzatvorenia rámcovej zmluvy, hodnotiteľ overuje dodržanie finančných limitov na základe aukcie vykonanej v súlade s rámcovou zmluvou. Ak boli ceny uvedené v rozpočte projektu vo finančnej analýze vyššie ako ceny uvedené v zmluve (alebo zistené aukciou), alebo ak tieto ceny sú vyššie ako finančné limity stanovené vo výzve, hodnotiteľ zníži túto položku. </w:t>
      </w:r>
    </w:p>
    <w:p w14:paraId="0D0C1523" w14:textId="77777777" w:rsidR="00F63136" w:rsidRPr="003D0787" w:rsidRDefault="00F63136" w:rsidP="00ED6BA2">
      <w:pPr>
        <w:pStyle w:val="prirucka"/>
        <w:ind w:left="448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Postup pri hodnotení:</w:t>
      </w:r>
    </w:p>
    <w:p w14:paraId="2393A181" w14:textId="77777777" w:rsidR="00F63136" w:rsidRPr="003D0787" w:rsidRDefault="00F63136" w:rsidP="00ED6BA2">
      <w:pPr>
        <w:pStyle w:val="prirucka"/>
        <w:ind w:left="448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zodpovie nasledujúce otázky a zohľadní odpovede na </w:t>
      </w:r>
      <w:proofErr w:type="spellStart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ne</w:t>
      </w:r>
      <w:proofErr w:type="spellEnd"/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 to v závislosti od zvoleného nástroja/nástrojov. Hodnotiteľ posudzuje aplikované pomocné nástroje. V prípade, že niektoré nástroje neboli realizované odpoveď bude </w:t>
      </w:r>
      <w:r w:rsidRPr="009A21DB">
        <w:rPr>
          <w:rStyle w:val="Intenzvnyodkaz"/>
          <w:bCs w:val="0"/>
          <w:smallCaps w:val="0"/>
          <w:color w:val="auto"/>
          <w:spacing w:val="0"/>
          <w:u w:val="none"/>
        </w:rPr>
        <w:t>N/A.</w:t>
      </w:r>
    </w:p>
    <w:p w14:paraId="65C49588" w14:textId="0E8329F3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Je dodržaný finančný limit/finančné limity v rámci priamych výdavkov? </w:t>
      </w:r>
    </w:p>
    <w:p w14:paraId="41A963BD" w14:textId="32283432" w:rsidR="00F63136" w:rsidRPr="003D0787" w:rsidRDefault="00F63136" w:rsidP="000F4C87">
      <w:pPr>
        <w:pStyle w:val="prirucka"/>
        <w:tabs>
          <w:tab w:val="clear" w:pos="360"/>
          <w:tab w:val="left" w:pos="709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0F4C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prípade, že limit/y dodržané nie sú, hodnotiteľ zníži výdavky.</w:t>
      </w:r>
    </w:p>
    <w:p w14:paraId="1A6421A1" w14:textId="58ED1688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Je dodržaný finančný limit/finančné limity v rámci nepriamych výdavkov? </w:t>
      </w:r>
    </w:p>
    <w:p w14:paraId="0E6ADA69" w14:textId="1A8655A5" w:rsidR="00F63136" w:rsidRPr="003D0787" w:rsidRDefault="00F63136" w:rsidP="000F4C87">
      <w:pPr>
        <w:pStyle w:val="prirucka"/>
        <w:tabs>
          <w:tab w:val="clear" w:pos="360"/>
          <w:tab w:val="left" w:pos="567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0F4C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 prípade negatívnej odpovede </w:t>
      </w:r>
      <w:r w:rsidR="00D2608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odnotiteľ zníži výdavky.</w:t>
      </w:r>
    </w:p>
    <w:p w14:paraId="3449951C" w14:textId="77777777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Preukázal prieskum trhu hospodárnosť výdavku? </w:t>
      </w:r>
    </w:p>
    <w:p w14:paraId="05EA1809" w14:textId="776F5A4F" w:rsidR="00F63136" w:rsidRPr="003D0787" w:rsidRDefault="000F4C87" w:rsidP="000F4C87">
      <w:pPr>
        <w:pStyle w:val="prirucka"/>
        <w:tabs>
          <w:tab w:val="clear" w:pos="360"/>
          <w:tab w:val="left" w:pos="567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 negatívnej odpovede hodnotiteľ zníži výdavky.</w:t>
      </w:r>
    </w:p>
    <w:p w14:paraId="00A8C1FA" w14:textId="77777777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Preukázal iný zvolený nástroj hospodárnosť výdavku? </w:t>
      </w:r>
    </w:p>
    <w:p w14:paraId="652649D7" w14:textId="11B53E1E" w:rsidR="00F63136" w:rsidRPr="003D0787" w:rsidRDefault="00F63136" w:rsidP="000F4C87">
      <w:pPr>
        <w:pStyle w:val="prirucka"/>
        <w:tabs>
          <w:tab w:val="clear" w:pos="360"/>
          <w:tab w:val="left" w:pos="567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0F4C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 negatívnej odpovede hodnotiteľ zníži výdavky.</w:t>
      </w:r>
    </w:p>
    <w:p w14:paraId="7D1E7330" w14:textId="4C9EA2A2" w:rsidR="00F63136" w:rsidRPr="003D0787" w:rsidRDefault="00F63136" w:rsidP="00F63136">
      <w:pPr>
        <w:pStyle w:val="prirucka"/>
        <w:tabs>
          <w:tab w:val="clear" w:pos="360"/>
        </w:tabs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prípade, že výdavky projektu sú v súlade s hore uvedeným, označí hodnotiteľ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 V opačnom prípade, keď výdavky projektu nie sú hospodárne a efektívne a nezodpovedajú obvyklým cenám v danom čase a mieste, označí hodnotiteľ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nie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 a do poľa popis v hodnotiacom hárku uvedie svoje zistenie, v čom spočíva nesúlad.</w:t>
      </w:r>
    </w:p>
    <w:p w14:paraId="03CCD084" w14:textId="7CD1F9CA" w:rsidR="00D26084" w:rsidRDefault="00F63136" w:rsidP="00D26084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</w:t>
      </w:r>
      <w:proofErr w:type="spellStart"/>
      <w:r w:rsidRPr="003D0787">
        <w:t>ŽoNFP</w:t>
      </w:r>
      <w:proofErr w:type="spellEnd"/>
      <w:r w:rsidRPr="003D0787">
        <w:t>: kapitola 7. Popis projektu a 11. Rozpočet projektu</w:t>
      </w:r>
      <w:r w:rsidR="00433240" w:rsidRPr="003D0787">
        <w:t xml:space="preserve">, </w:t>
      </w:r>
      <w:r w:rsidR="00B60CFD" w:rsidRPr="003D0787">
        <w:t xml:space="preserve">Príloha Žiadosti o NFP - Rozpočet projektu, </w:t>
      </w:r>
      <w:r w:rsidR="00433240" w:rsidRPr="003D0787">
        <w:t xml:space="preserve">Výzva na predkladanie žiadostí o poskytnutie </w:t>
      </w:r>
      <w:r w:rsidR="0045270B" w:rsidRPr="003D0787">
        <w:t>NFP</w:t>
      </w:r>
    </w:p>
    <w:p w14:paraId="0B882BEF" w14:textId="7E5C28AD" w:rsidR="00A85D60" w:rsidRPr="003D0787" w:rsidRDefault="00787996" w:rsidP="0092729C">
      <w:pPr>
        <w:pStyle w:val="ffffffffffffffffffffffff"/>
        <w:numPr>
          <w:ilvl w:val="0"/>
          <w:numId w:val="0"/>
        </w:numPr>
        <w:ind w:left="644" w:hanging="360"/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>4.</w:t>
      </w:r>
      <w:r w:rsidR="00E91A18"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>4</w:t>
      </w: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A85D60" w:rsidRPr="003D0787">
        <w:rPr>
          <w:rStyle w:val="Intenzvnyodkaz"/>
          <w:color w:val="244061" w:themeColor="accent1" w:themeShade="80"/>
          <w:lang w:bidi="en-US"/>
        </w:rPr>
        <w:t>Je udržateľné financovanie prevádzky vytvoreného riešenia počas ce</w:t>
      </w:r>
      <w:r w:rsidR="00150B8A" w:rsidRPr="003D0787">
        <w:rPr>
          <w:rStyle w:val="Intenzvnyodkaz"/>
          <w:color w:val="244061" w:themeColor="accent1" w:themeShade="80"/>
          <w:lang w:bidi="en-US"/>
        </w:rPr>
        <w:t>lej životnosti projektu a min</w:t>
      </w:r>
      <w:r w:rsidR="00F9430C" w:rsidRPr="003D0787">
        <w:rPr>
          <w:rStyle w:val="Intenzvnyodkaz"/>
          <w:color w:val="244061" w:themeColor="accent1" w:themeShade="80"/>
          <w:lang w:bidi="en-US"/>
        </w:rPr>
        <w:t>imálne</w:t>
      </w:r>
      <w:r w:rsidR="00150B8A" w:rsidRPr="003D0787">
        <w:rPr>
          <w:rStyle w:val="Intenzvnyodkaz"/>
          <w:color w:val="244061" w:themeColor="accent1" w:themeShade="80"/>
          <w:lang w:bidi="en-US"/>
        </w:rPr>
        <w:t xml:space="preserve"> 5</w:t>
      </w:r>
      <w:r w:rsidR="00A85D60" w:rsidRPr="003D0787">
        <w:rPr>
          <w:rStyle w:val="Intenzvnyodkaz"/>
          <w:color w:val="244061" w:themeColor="accent1" w:themeShade="80"/>
          <w:lang w:bidi="en-US"/>
        </w:rPr>
        <w:t xml:space="preserve"> rokov po ukončení realizácie projektu?</w:t>
      </w:r>
      <w:r w:rsidR="00A85D60" w:rsidRPr="003D0787">
        <w:t xml:space="preserve"> </w:t>
      </w:r>
    </w:p>
    <w:p w14:paraId="65D7C07F" w14:textId="6A54E5AD" w:rsidR="008113E2" w:rsidRPr="003D0787" w:rsidRDefault="008113E2">
      <w:pPr>
        <w:pStyle w:val="prirucka"/>
      </w:pPr>
      <w:r w:rsidRPr="003D0787">
        <w:t>Posudzuje sa zabezpečenie udržateľnosti projektu, t.</w:t>
      </w:r>
      <w:r w:rsidR="00D26084">
        <w:t xml:space="preserve"> </w:t>
      </w:r>
      <w:r w:rsidRPr="003D0787">
        <w:t>j. finančného krytia prevádzky projektu prostredníctvom predloženia existujúcej zmluvy o podpore prevádzky systémov („SLA") relevantnej pre tento projekt</w:t>
      </w:r>
      <w:r w:rsidR="00D26084">
        <w:t xml:space="preserve"> počas celej životnosti projektu a </w:t>
      </w:r>
      <w:r w:rsidR="00D26084" w:rsidRPr="009A21DB">
        <w:rPr>
          <w:b/>
        </w:rPr>
        <w:t>min. 5 rokov</w:t>
      </w:r>
      <w:r w:rsidR="00D26084">
        <w:t xml:space="preserve"> po ukončení realizácie projektu</w:t>
      </w:r>
      <w:r w:rsidRPr="003D0787">
        <w:t xml:space="preserve">. V prípade, ak to nie je možné, žiadateľ deklaruje v </w:t>
      </w:r>
      <w:proofErr w:type="spellStart"/>
      <w:r w:rsidRPr="003D0787">
        <w:t>ŽoNFP</w:t>
      </w:r>
      <w:proofErr w:type="spellEnd"/>
      <w:r w:rsidRPr="003D0787">
        <w:t xml:space="preserve"> dostatočné finančné prostriedky v</w:t>
      </w:r>
      <w:r w:rsidR="00D26084">
        <w:t>o svojom</w:t>
      </w:r>
      <w:r w:rsidRPr="003D0787">
        <w:t xml:space="preserve"> rozpočte na zabezpečenie prevádzky v dobe životnosti projektu a </w:t>
      </w:r>
      <w:r w:rsidRPr="009A21DB">
        <w:rPr>
          <w:b/>
        </w:rPr>
        <w:t>min. 5 rokov</w:t>
      </w:r>
      <w:r w:rsidRPr="003D0787">
        <w:t xml:space="preserve"> po ukončení realizácie projektu.</w:t>
      </w:r>
    </w:p>
    <w:p w14:paraId="7AF6ABAD" w14:textId="1676665E" w:rsidR="008113E2" w:rsidRPr="003D0787" w:rsidRDefault="00A40F17" w:rsidP="003457FD">
      <w:pPr>
        <w:pStyle w:val="prirucka"/>
      </w:pPr>
      <w:r w:rsidRPr="003D0787">
        <w:t xml:space="preserve">Hodnotiteľ uvedie </w:t>
      </w:r>
      <w:r w:rsidRPr="003D0787">
        <w:rPr>
          <w:b/>
        </w:rPr>
        <w:t>„áno“</w:t>
      </w:r>
      <w:r w:rsidR="00C615C3" w:rsidRPr="003D0787">
        <w:t xml:space="preserve"> (do poľa komentár v hodnotiacom hárku uvedie svoje podrobné zdôvodnenie vyhodnotenia kritéria)</w:t>
      </w:r>
      <w:r w:rsidRPr="003D0787">
        <w:t xml:space="preserve">, ak </w:t>
      </w:r>
      <w:r w:rsidR="008113E2" w:rsidRPr="003D0787">
        <w:t>žiadateľ predložil platnú zmluv</w:t>
      </w:r>
      <w:r w:rsidR="00D26084">
        <w:t>u</w:t>
      </w:r>
      <w:r w:rsidR="008113E2" w:rsidRPr="003D0787">
        <w:t xml:space="preserve"> o podpore prevádzky systémov alebo deklaroval aspoň </w:t>
      </w:r>
      <w:r w:rsidR="008113E2" w:rsidRPr="009A21DB">
        <w:rPr>
          <w:b/>
        </w:rPr>
        <w:t>20</w:t>
      </w:r>
      <w:r w:rsidR="00D26084" w:rsidRPr="009A21DB">
        <w:rPr>
          <w:b/>
        </w:rPr>
        <w:t xml:space="preserve"> </w:t>
      </w:r>
      <w:r w:rsidR="008113E2" w:rsidRPr="009A21DB">
        <w:rPr>
          <w:b/>
        </w:rPr>
        <w:t>%</w:t>
      </w:r>
      <w:r w:rsidR="008113E2" w:rsidRPr="003D0787">
        <w:t xml:space="preserve"> finančných prostriedkov z celkových oprávnených výdavkov („COV“) projektu* rozpočtovaných ako vlastné zdroje rozpočtované vo svojom rozpočte (pozn. nejde o prostriedky navyše, ale napr. o preukázaný záväzok samosprávy dofinancovať prevádzku projektu)</w:t>
      </w:r>
      <w:r w:rsidR="00D26084">
        <w:t>.</w:t>
      </w:r>
    </w:p>
    <w:p w14:paraId="3D34403A" w14:textId="616BCFD8" w:rsidR="00651BDB" w:rsidRPr="009A21DB" w:rsidRDefault="008113E2">
      <w:pPr>
        <w:pStyle w:val="prirucka"/>
        <w:rPr>
          <w:b/>
          <w:sz w:val="18"/>
          <w:szCs w:val="18"/>
        </w:rPr>
      </w:pPr>
      <w:r w:rsidRPr="009A21DB">
        <w:rPr>
          <w:b/>
          <w:sz w:val="18"/>
          <w:szCs w:val="18"/>
        </w:rPr>
        <w:t>* V prípade 20</w:t>
      </w:r>
      <w:r w:rsidR="00D26084" w:rsidRPr="009A21DB">
        <w:rPr>
          <w:b/>
          <w:sz w:val="18"/>
          <w:szCs w:val="18"/>
        </w:rPr>
        <w:t xml:space="preserve"> </w:t>
      </w:r>
      <w:r w:rsidRPr="009A21DB">
        <w:rPr>
          <w:b/>
          <w:sz w:val="18"/>
          <w:szCs w:val="18"/>
        </w:rPr>
        <w:t xml:space="preserve">% z COV nejde o súčasť rozpočtu </w:t>
      </w:r>
      <w:proofErr w:type="spellStart"/>
      <w:r w:rsidRPr="009A21DB">
        <w:rPr>
          <w:b/>
          <w:sz w:val="18"/>
          <w:szCs w:val="18"/>
        </w:rPr>
        <w:t>ŽoNFP</w:t>
      </w:r>
      <w:proofErr w:type="spellEnd"/>
      <w:r w:rsidRPr="009A21DB">
        <w:rPr>
          <w:b/>
          <w:sz w:val="18"/>
          <w:szCs w:val="18"/>
        </w:rPr>
        <w:t>, ale ide o nastavenie limitu vychádzajúc</w:t>
      </w:r>
      <w:bookmarkStart w:id="111" w:name="_GoBack"/>
      <w:bookmarkEnd w:id="111"/>
      <w:r w:rsidRPr="009A21DB">
        <w:rPr>
          <w:b/>
          <w:sz w:val="18"/>
          <w:szCs w:val="18"/>
        </w:rPr>
        <w:t xml:space="preserve">eho z percentuálneho podielu COV, t. j. </w:t>
      </w:r>
      <w:r w:rsidR="002F69EB" w:rsidRPr="009A21DB">
        <w:rPr>
          <w:b/>
          <w:sz w:val="18"/>
          <w:szCs w:val="18"/>
        </w:rPr>
        <w:t>ide o vlastné zdroje žiadateľa/</w:t>
      </w:r>
      <w:r w:rsidRPr="009A21DB">
        <w:rPr>
          <w:b/>
          <w:sz w:val="18"/>
          <w:szCs w:val="18"/>
        </w:rPr>
        <w:t xml:space="preserve">prijímateľa nad rámec vlastného spolufinancovania uvedeného v rozpočte </w:t>
      </w:r>
      <w:proofErr w:type="spellStart"/>
      <w:r w:rsidRPr="009A21DB">
        <w:rPr>
          <w:b/>
          <w:sz w:val="18"/>
          <w:szCs w:val="18"/>
        </w:rPr>
        <w:t>ŽoNFP</w:t>
      </w:r>
      <w:proofErr w:type="spellEnd"/>
      <w:r w:rsidRPr="009A21DB">
        <w:rPr>
          <w:b/>
          <w:sz w:val="18"/>
          <w:szCs w:val="18"/>
        </w:rPr>
        <w:t>.</w:t>
      </w:r>
    </w:p>
    <w:p w14:paraId="09CB8698" w14:textId="42534690" w:rsidR="008113E2" w:rsidRPr="003D0787" w:rsidRDefault="008113E2">
      <w:pPr>
        <w:pStyle w:val="prirucka"/>
      </w:pPr>
      <w:r w:rsidRPr="003D0787">
        <w:t>Hodnotiteľ uvedie „</w:t>
      </w:r>
      <w:r w:rsidRPr="003D0787">
        <w:rPr>
          <w:b/>
        </w:rPr>
        <w:t>nie</w:t>
      </w:r>
      <w:r w:rsidRPr="003D0787">
        <w:t>“</w:t>
      </w:r>
      <w:r w:rsidR="00D26084">
        <w:t>,</w:t>
      </w:r>
      <w:r w:rsidRPr="003D0787">
        <w:t xml:space="preserve"> ak žiadateľ nepredložil platnú zmluvu o podpore prevádzky systémov alebo nedeklaroval aspoň 20</w:t>
      </w:r>
      <w:r w:rsidR="00D26084">
        <w:t xml:space="preserve"> </w:t>
      </w:r>
      <w:r w:rsidRPr="003D0787">
        <w:t>% finančných prostriedkov z celkových oprávnených výdavkov projektu rozpočtovaných ako vlastné zdroje rozpočtované vo svojom rozpočte.</w:t>
      </w:r>
    </w:p>
    <w:p w14:paraId="68B4E29E" w14:textId="5741EB8E" w:rsidR="004F63E9" w:rsidRPr="003D0787" w:rsidRDefault="00F9430C" w:rsidP="007118E1">
      <w:pPr>
        <w:pStyle w:val="prirucka"/>
      </w:pPr>
      <w:r w:rsidRPr="003D0787">
        <w:rPr>
          <w:szCs w:val="22"/>
        </w:rPr>
        <w:t>Zdroj:</w:t>
      </w:r>
      <w:r w:rsidR="00E94961" w:rsidRPr="003D0787">
        <w:t xml:space="preserve"> </w:t>
      </w:r>
      <w:proofErr w:type="spellStart"/>
      <w:r w:rsidR="00E94961" w:rsidRPr="003D0787">
        <w:t>ŽoNFP</w:t>
      </w:r>
      <w:proofErr w:type="spellEnd"/>
      <w:r w:rsidR="00E94961" w:rsidRPr="003D0787">
        <w:t xml:space="preserve">: </w:t>
      </w:r>
      <w:r w:rsidR="00B0248C" w:rsidRPr="003D0787">
        <w:t xml:space="preserve">kapitola </w:t>
      </w:r>
      <w:r w:rsidR="00E94961" w:rsidRPr="003D0787">
        <w:t>7.3 Situácia po realizácii projektu a udržateľnosť projektu</w:t>
      </w:r>
      <w:r w:rsidR="00B0248C" w:rsidRPr="003D0787">
        <w:t xml:space="preserve"> a 11. Rozpočet projektu</w:t>
      </w:r>
      <w:r w:rsidR="00CF33A6" w:rsidRPr="003D0787">
        <w:t xml:space="preserve">, </w:t>
      </w:r>
      <w:r w:rsidR="007026DA" w:rsidRPr="003D0787">
        <w:t>Príloha Žiadosti o NFP – Zmluva o podpore prevádzky systémov / Čestné vyhlásenie o podpore prevádzky systémov</w:t>
      </w:r>
    </w:p>
    <w:sectPr w:rsidR="004F63E9" w:rsidRPr="003D0787" w:rsidSect="00AD0AD5">
      <w:headerReference w:type="default" r:id="rId10"/>
      <w:footerReference w:type="default" r:id="rId11"/>
      <w:pgSz w:w="11906" w:h="16838"/>
      <w:pgMar w:top="212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A80E3" w14:textId="77777777" w:rsidR="005D7D9C" w:rsidRDefault="005D7D9C" w:rsidP="008C301D">
      <w:r>
        <w:separator/>
      </w:r>
    </w:p>
  </w:endnote>
  <w:endnote w:type="continuationSeparator" w:id="0">
    <w:p w14:paraId="23B34ECF" w14:textId="77777777" w:rsidR="005D7D9C" w:rsidRDefault="005D7D9C" w:rsidP="008C3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90458" w14:textId="5DCFACB4" w:rsidR="00DB7815" w:rsidRPr="00704E12" w:rsidRDefault="00DB7815" w:rsidP="004B30CA">
    <w:pPr>
      <w:pStyle w:val="Pta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  <w:lang w:val="sk-SK"/>
      </w:rPr>
      <w:t xml:space="preserve">Príloha 3 Postupy odborného hodnotenia DOP Moderné technológie </w:t>
    </w:r>
    <w:r>
      <w:rPr>
        <w:sz w:val="16"/>
        <w:szCs w:val="16"/>
        <w:lang w:val="sk-SK"/>
      </w:rPr>
      <w:tab/>
    </w:r>
    <w:r>
      <w:rPr>
        <w:sz w:val="16"/>
        <w:szCs w:val="16"/>
        <w:lang w:val="sk-SK"/>
      </w:rPr>
      <w:tab/>
    </w:r>
    <w:r w:rsidRPr="00704E12">
      <w:rPr>
        <w:sz w:val="16"/>
        <w:szCs w:val="16"/>
      </w:rPr>
      <w:t xml:space="preserve">Strana </w:t>
    </w:r>
    <w:r w:rsidRPr="00704E12">
      <w:rPr>
        <w:b/>
        <w:sz w:val="16"/>
        <w:szCs w:val="16"/>
      </w:rPr>
      <w:fldChar w:fldCharType="begin"/>
    </w:r>
    <w:r w:rsidRPr="00704E12">
      <w:rPr>
        <w:b/>
        <w:sz w:val="16"/>
        <w:szCs w:val="16"/>
      </w:rPr>
      <w:instrText>PAGE</w:instrText>
    </w:r>
    <w:r w:rsidRPr="00704E12">
      <w:rPr>
        <w:b/>
        <w:sz w:val="16"/>
        <w:szCs w:val="16"/>
      </w:rPr>
      <w:fldChar w:fldCharType="separate"/>
    </w:r>
    <w:r w:rsidR="009A21DB">
      <w:rPr>
        <w:b/>
        <w:noProof/>
        <w:sz w:val="16"/>
        <w:szCs w:val="16"/>
      </w:rPr>
      <w:t>19</w:t>
    </w:r>
    <w:r w:rsidRPr="00704E12">
      <w:rPr>
        <w:b/>
        <w:sz w:val="16"/>
        <w:szCs w:val="16"/>
      </w:rPr>
      <w:fldChar w:fldCharType="end"/>
    </w:r>
    <w:r w:rsidRPr="00704E12">
      <w:rPr>
        <w:sz w:val="16"/>
        <w:szCs w:val="16"/>
      </w:rPr>
      <w:t xml:space="preserve"> z </w:t>
    </w:r>
    <w:r w:rsidRPr="00704E12">
      <w:rPr>
        <w:b/>
        <w:sz w:val="16"/>
        <w:szCs w:val="16"/>
      </w:rPr>
      <w:fldChar w:fldCharType="begin"/>
    </w:r>
    <w:r w:rsidRPr="00704E12">
      <w:rPr>
        <w:b/>
        <w:sz w:val="16"/>
        <w:szCs w:val="16"/>
      </w:rPr>
      <w:instrText>NUMPAGES</w:instrText>
    </w:r>
    <w:r w:rsidRPr="00704E12">
      <w:rPr>
        <w:b/>
        <w:sz w:val="16"/>
        <w:szCs w:val="16"/>
      </w:rPr>
      <w:fldChar w:fldCharType="separate"/>
    </w:r>
    <w:r w:rsidR="009A21DB">
      <w:rPr>
        <w:b/>
        <w:noProof/>
        <w:sz w:val="16"/>
        <w:szCs w:val="16"/>
      </w:rPr>
      <w:t>19</w:t>
    </w:r>
    <w:r w:rsidRPr="00704E12">
      <w:rPr>
        <w:b/>
        <w:sz w:val="16"/>
        <w:szCs w:val="16"/>
      </w:rPr>
      <w:fldChar w:fldCharType="end"/>
    </w:r>
  </w:p>
  <w:p w14:paraId="34D848C2" w14:textId="77777777" w:rsidR="00DB7815" w:rsidRDefault="00DB78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68C74" w14:textId="77777777" w:rsidR="005D7D9C" w:rsidRDefault="005D7D9C" w:rsidP="008C301D">
      <w:r>
        <w:separator/>
      </w:r>
    </w:p>
  </w:footnote>
  <w:footnote w:type="continuationSeparator" w:id="0">
    <w:p w14:paraId="579DF972" w14:textId="77777777" w:rsidR="005D7D9C" w:rsidRDefault="005D7D9C" w:rsidP="008C301D">
      <w:r>
        <w:continuationSeparator/>
      </w:r>
    </w:p>
  </w:footnote>
  <w:footnote w:id="1">
    <w:p w14:paraId="1212523D" w14:textId="009F9CE1" w:rsidR="00DB7815" w:rsidRPr="00B65B14" w:rsidRDefault="00DB7815" w:rsidP="0021186B">
      <w:pPr>
        <w:pStyle w:val="Textpoznmkypodiarou"/>
      </w:pPr>
      <w:r w:rsidRPr="0021186B">
        <w:rPr>
          <w:rStyle w:val="Odkaznapoznmkupodiarou"/>
        </w:rPr>
        <w:footnoteRef/>
      </w:r>
      <w:r w:rsidRPr="0021186B">
        <w:t xml:space="preserve"> </w:t>
      </w:r>
      <w:r w:rsidRPr="00B65B14">
        <w:t>Ide o hlavné aktivity projektu, merateľné ukazovatele sa nevzťahujú na podporné aktivity projektu.</w:t>
      </w:r>
    </w:p>
  </w:footnote>
  <w:footnote w:id="2">
    <w:p w14:paraId="148482A6" w14:textId="1593992D" w:rsidR="008B1413" w:rsidRPr="008B1413" w:rsidRDefault="008B1413">
      <w:pPr>
        <w:pStyle w:val="Textpoznmkypodiarou"/>
        <w:rPr>
          <w:lang w:val="sk-SK"/>
          <w:rPrChange w:id="19" w:author="OPaM" w:date="2020-09-04T13:36:00Z">
            <w:rPr/>
          </w:rPrChange>
        </w:rPr>
      </w:pPr>
      <w:ins w:id="20" w:author="OPaM" w:date="2020-09-04T13:36:00Z">
        <w:r>
          <w:rPr>
            <w:rStyle w:val="Odkaznapoznmkupodiarou"/>
          </w:rPr>
          <w:footnoteRef/>
        </w:r>
        <w:r>
          <w:t xml:space="preserve"> </w:t>
        </w:r>
      </w:ins>
      <w:ins w:id="21" w:author="OPaM" w:date="2020-09-04T13:37:00Z">
        <w:r>
          <w:rPr>
            <w:lang w:val="sk-SK"/>
          </w:rPr>
          <w:t>V prípade aktivity</w:t>
        </w:r>
      </w:ins>
      <w:ins w:id="22" w:author="OPaM" w:date="2020-09-04T13:38:00Z">
        <w:r>
          <w:rPr>
            <w:lang w:val="sk-SK"/>
          </w:rPr>
          <w:t xml:space="preserve"> „</w:t>
        </w:r>
        <w:r w:rsidRPr="008B1413">
          <w:rPr>
            <w:lang w:val="sk-SK"/>
          </w:rPr>
          <w:t>Podpora budovania inteligentných miest a</w:t>
        </w:r>
        <w:r>
          <w:rPr>
            <w:lang w:val="sk-SK"/>
          </w:rPr>
          <w:t> </w:t>
        </w:r>
        <w:r w:rsidRPr="008B1413">
          <w:rPr>
            <w:lang w:val="sk-SK"/>
          </w:rPr>
          <w:t>regiónov</w:t>
        </w:r>
        <w:r>
          <w:rPr>
            <w:lang w:val="sk-SK"/>
          </w:rPr>
          <w:t>“</w:t>
        </w:r>
      </w:ins>
      <w:ins w:id="23" w:author="OPaM" w:date="2020-09-04T13:37:00Z">
        <w:r>
          <w:rPr>
            <w:lang w:val="sk-SK"/>
          </w:rPr>
          <w:t xml:space="preserve"> sa za minimálny počet v plánovanej hodnote uvádza Počet senzorov / snímačov.</w:t>
        </w:r>
      </w:ins>
    </w:p>
  </w:footnote>
  <w:footnote w:id="3">
    <w:p w14:paraId="1AD77367" w14:textId="5D55CBC6" w:rsidR="00AC73DB" w:rsidRPr="00AC73DB" w:rsidRDefault="00AC73DB">
      <w:pPr>
        <w:pStyle w:val="Textpoznmkypodiarou"/>
        <w:rPr>
          <w:lang w:val="sk-SK"/>
          <w:rPrChange w:id="25" w:author="OPaM" w:date="2020-09-07T14:20:00Z">
            <w:rPr/>
          </w:rPrChange>
        </w:rPr>
      </w:pPr>
      <w:ins w:id="26" w:author="OPaM" w:date="2020-09-07T14:20:00Z">
        <w:r>
          <w:rPr>
            <w:rStyle w:val="Odkaznapoznmkupodiarou"/>
          </w:rPr>
          <w:footnoteRef/>
        </w:r>
        <w:r>
          <w:t xml:space="preserve"> </w:t>
        </w:r>
        <w:r>
          <w:rPr>
            <w:lang w:val="sk-SK"/>
          </w:rPr>
          <w:t xml:space="preserve">Pod rizikami </w:t>
        </w:r>
      </w:ins>
      <w:ins w:id="27" w:author="OPaM" w:date="2020-09-07T14:21:00Z">
        <w:r>
          <w:rPr>
            <w:lang w:val="sk-SK"/>
          </w:rPr>
          <w:t>udržateľnosti projektu sa</w:t>
        </w:r>
      </w:ins>
      <w:ins w:id="28" w:author="OPaM" w:date="2020-09-07T14:22:00Z">
        <w:r>
          <w:rPr>
            <w:lang w:val="sk-SK"/>
          </w:rPr>
          <w:t xml:space="preserve"> rozumejú</w:t>
        </w:r>
      </w:ins>
      <w:ins w:id="29" w:author="OPaM" w:date="2020-09-07T14:21:00Z">
        <w:r>
          <w:rPr>
            <w:lang w:val="sk-SK"/>
          </w:rPr>
          <w:t xml:space="preserve"> riziká vyplývajúce z</w:t>
        </w:r>
      </w:ins>
      <w:ins w:id="30" w:author="OPaM" w:date="2020-09-07T14:22:00Z">
        <w:r>
          <w:rPr>
            <w:lang w:val="sk-SK"/>
          </w:rPr>
          <w:t>o</w:t>
        </w:r>
      </w:ins>
      <w:ins w:id="31" w:author="OPaM" w:date="2020-09-07T14:21:00Z">
        <w:r>
          <w:rPr>
            <w:lang w:val="sk-SK"/>
          </w:rPr>
          <w:t> životného cyklu projektu.</w:t>
        </w:r>
      </w:ins>
    </w:p>
  </w:footnote>
  <w:footnote w:id="4">
    <w:p w14:paraId="683ABF6C" w14:textId="7A7F9D2E" w:rsidR="007E19E4" w:rsidRPr="007E19E4" w:rsidRDefault="007E19E4">
      <w:pPr>
        <w:pStyle w:val="Textpoznmkypodiarou"/>
        <w:rPr>
          <w:lang w:val="sk-SK"/>
          <w:rPrChange w:id="95" w:author="OPaM" w:date="2020-09-07T14:39:00Z">
            <w:rPr/>
          </w:rPrChange>
        </w:rPr>
      </w:pPr>
      <w:ins w:id="96" w:author="OPaM" w:date="2020-09-07T14:39:00Z">
        <w:r>
          <w:rPr>
            <w:rStyle w:val="Odkaznapoznmkupodiarou"/>
          </w:rPr>
          <w:footnoteRef/>
        </w:r>
        <w:r>
          <w:t xml:space="preserve"> </w:t>
        </w:r>
      </w:ins>
      <w:ins w:id="97" w:author="OPaM" w:date="2020-09-07T14:40:00Z">
        <w:r>
          <w:rPr>
            <w:lang w:val="sk-SK"/>
          </w:rPr>
          <w:t>V prípade ak žiadateľ v </w:t>
        </w:r>
        <w:proofErr w:type="spellStart"/>
        <w:r>
          <w:rPr>
            <w:lang w:val="sk-SK"/>
          </w:rPr>
          <w:t>ŽoNFP</w:t>
        </w:r>
        <w:proofErr w:type="spellEnd"/>
        <w:r>
          <w:rPr>
            <w:lang w:val="sk-SK"/>
          </w:rPr>
          <w:t xml:space="preserve"> deklaroval, že Strategický dokument bude mať schválený, je odborný hodnotiteľ povinný vyžiadať si uveden</w:t>
        </w:r>
      </w:ins>
      <w:ins w:id="98" w:author="OPaM" w:date="2020-09-07T14:41:00Z">
        <w:r>
          <w:rPr>
            <w:lang w:val="sk-SK"/>
          </w:rPr>
          <w:t>ý dokument počas procesu odborného hodnotenia za účelom preukázania jeho existencie.</w:t>
        </w:r>
      </w:ins>
    </w:p>
  </w:footnote>
  <w:footnote w:id="5">
    <w:p w14:paraId="688598C7" w14:textId="77777777" w:rsidR="00DB7815" w:rsidRPr="00996A67" w:rsidRDefault="00DB7815" w:rsidP="0021186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 prípade identifikácie neoprávnených nepriamych výdavkov, sa tieto nezarátavajú do percentuálneho limitu 70%.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A4CA9" w14:textId="20CD77DB" w:rsidR="00DB7815" w:rsidRDefault="00DB7815" w:rsidP="00B312E8">
    <w:pPr>
      <w:pStyle w:val="Hlavika"/>
      <w:spacing w:before="0" w:after="0"/>
      <w:jc w:val="left"/>
      <w:rPr>
        <w:rFonts w:ascii="Times New Roman" w:eastAsiaTheme="minorEastAsia" w:hAnsi="Times New Roman" w:cstheme="minorBidi"/>
        <w:sz w:val="24"/>
        <w:szCs w:val="22"/>
        <w:lang w:val="sk-SK" w:eastAsia="sk-SK"/>
      </w:rPr>
    </w:pPr>
    <w:r w:rsidRPr="00086AD5">
      <w:rPr>
        <w:rFonts w:ascii="Times New Roman" w:eastAsiaTheme="minorEastAsia" w:hAnsi="Times New Roman" w:cstheme="minorBidi"/>
        <w:sz w:val="24"/>
        <w:szCs w:val="22"/>
        <w:lang w:val="sk-SK" w:eastAsia="sk-SK"/>
      </w:rPr>
      <w:t xml:space="preserve">Príloha </w:t>
    </w:r>
    <w:r>
      <w:rPr>
        <w:rFonts w:ascii="Times New Roman" w:eastAsiaTheme="minorEastAsia" w:hAnsi="Times New Roman" w:cstheme="minorBidi"/>
        <w:sz w:val="24"/>
        <w:szCs w:val="22"/>
        <w:lang w:val="sk-SK" w:eastAsia="sk-SK"/>
      </w:rPr>
      <w:t>3</w:t>
    </w:r>
    <w:r w:rsidRPr="00086AD5">
      <w:rPr>
        <w:rFonts w:ascii="Times New Roman" w:eastAsiaTheme="minorEastAsia" w:hAnsi="Times New Roman" w:cstheme="minorBidi"/>
        <w:sz w:val="24"/>
        <w:szCs w:val="22"/>
        <w:lang w:val="sk-SK" w:eastAsia="sk-SK"/>
      </w:rPr>
      <w:t xml:space="preserve"> </w:t>
    </w:r>
    <w:r w:rsidRPr="00B312E8">
      <w:rPr>
        <w:rFonts w:ascii="Times New Roman" w:eastAsiaTheme="minorEastAsia" w:hAnsi="Times New Roman" w:cstheme="minorBidi"/>
        <w:sz w:val="24"/>
        <w:szCs w:val="22"/>
        <w:lang w:val="sk-SK" w:eastAsia="sk-SK"/>
      </w:rPr>
      <w:t>Postupy odborného hodnotenia DOP Moderné technológie</w:t>
    </w:r>
  </w:p>
  <w:p w14:paraId="32800E40" w14:textId="17916003" w:rsidR="00DB7815" w:rsidRDefault="00DB7815" w:rsidP="00B312E8">
    <w:pPr>
      <w:pStyle w:val="Hlavika"/>
      <w:spacing w:before="0" w:after="0"/>
      <w:jc w:val="left"/>
      <w:rPr>
        <w:rFonts w:ascii="Times New Roman" w:eastAsiaTheme="minorEastAsia" w:hAnsi="Times New Roman" w:cstheme="minorBidi"/>
        <w:sz w:val="24"/>
        <w:szCs w:val="22"/>
        <w:lang w:val="sk-SK" w:eastAsia="sk-SK"/>
      </w:rPr>
    </w:pPr>
  </w:p>
  <w:p w14:paraId="3272834F" w14:textId="64C5A6D5" w:rsidR="00DB7815" w:rsidRPr="00953A50" w:rsidRDefault="00DB7815" w:rsidP="00B312E8">
    <w:pPr>
      <w:pStyle w:val="Hlavika"/>
      <w:spacing w:before="0" w:after="0"/>
      <w:jc w:val="left"/>
    </w:pPr>
    <w:r w:rsidRPr="000E1F83"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0A1D67E7" wp14:editId="774E3FFE">
          <wp:simplePos x="0" y="0"/>
          <wp:positionH relativeFrom="margin">
            <wp:posOffset>3311525</wp:posOffset>
          </wp:positionH>
          <wp:positionV relativeFrom="paragraph">
            <wp:posOffset>1905</wp:posOffset>
          </wp:positionV>
          <wp:extent cx="1419225" cy="324485"/>
          <wp:effectExtent l="0" t="0" r="9525" b="0"/>
          <wp:wrapThrough wrapText="bothSides">
            <wp:wrapPolygon edited="0">
              <wp:start x="0" y="0"/>
              <wp:lineTo x="0" y="11413"/>
              <wp:lineTo x="2609" y="20290"/>
              <wp:lineTo x="16236" y="20290"/>
              <wp:lineTo x="21455" y="11413"/>
              <wp:lineTo x="21455" y="5072"/>
              <wp:lineTo x="11887" y="0"/>
              <wp:lineTo x="0" y="0"/>
            </wp:wrapPolygon>
          </wp:wrapThrough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U:\OROPIS\Nové programové obdobie 2014 -2020\DELIMITACIA Urad PVPIaI\logo UPV SR II\UPVS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29C6">
      <w:rPr>
        <w:b/>
        <w:noProof/>
        <w:lang w:val="sk-SK" w:eastAsia="sk-SK"/>
      </w:rPr>
      <w:drawing>
        <wp:inline distT="0" distB="0" distL="0" distR="0" wp14:anchorId="7EEF31D2" wp14:editId="395731F0">
          <wp:extent cx="3102610" cy="359410"/>
          <wp:effectExtent l="0" t="0" r="2540" b="2540"/>
          <wp:docPr id="14" name="Obrázok 14" descr="C:\Users\cupkova\AppData\Local\Temp\Temp1_MIK_verzia_1_1 (1).zip\00_NA STIAHNUTIE web\logo OPII a MDV spolu\EFRR_OPII a MDV\SK\logo OPII a MDV_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upkova\AppData\Local\Temp\Temp1_MIK_verzia_1_1 (1).zip\00_NA STIAHNUTIE web\logo OPII a MDV spolu\EFRR_OPII a MDV\SK\logo OPII a MDV_EFR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29C6">
      <w:rPr>
        <w:b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1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/>
      </w:rPr>
    </w:lvl>
  </w:abstractNum>
  <w:abstractNum w:abstractNumId="1" w15:restartNumberingAfterBreak="0">
    <w:nsid w:val="029D0194"/>
    <w:multiLevelType w:val="hybridMultilevel"/>
    <w:tmpl w:val="6206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598F"/>
    <w:multiLevelType w:val="hybridMultilevel"/>
    <w:tmpl w:val="FBA21824"/>
    <w:lvl w:ilvl="0" w:tplc="20F0E6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B13196"/>
    <w:multiLevelType w:val="hybridMultilevel"/>
    <w:tmpl w:val="EABCEBBA"/>
    <w:lvl w:ilvl="0" w:tplc="A66C0896">
      <w:start w:val="5"/>
      <w:numFmt w:val="bullet"/>
      <w:lvlText w:val="-"/>
      <w:lvlJc w:val="left"/>
      <w:pPr>
        <w:ind w:left="1174" w:hanging="360"/>
      </w:pPr>
      <w:rPr>
        <w:rFonts w:ascii="Garamond" w:eastAsia="Times New Roman" w:hAnsi="Garamond" w:hint="default"/>
      </w:rPr>
    </w:lvl>
    <w:lvl w:ilvl="1" w:tplc="041B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FE857FB"/>
    <w:multiLevelType w:val="hybridMultilevel"/>
    <w:tmpl w:val="24C051A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32C6B"/>
    <w:multiLevelType w:val="hybridMultilevel"/>
    <w:tmpl w:val="A5E6E998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4727D64"/>
    <w:multiLevelType w:val="hybridMultilevel"/>
    <w:tmpl w:val="621EB3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B679B"/>
    <w:multiLevelType w:val="hybridMultilevel"/>
    <w:tmpl w:val="CCE04246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161028E4"/>
    <w:multiLevelType w:val="hybridMultilevel"/>
    <w:tmpl w:val="E50A31F8"/>
    <w:lvl w:ilvl="0" w:tplc="041B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1C701F0C"/>
    <w:multiLevelType w:val="hybridMultilevel"/>
    <w:tmpl w:val="DBA4ABE2"/>
    <w:lvl w:ilvl="0" w:tplc="8D6C018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0" w:hanging="360"/>
      </w:pPr>
    </w:lvl>
    <w:lvl w:ilvl="2" w:tplc="041B001B" w:tentative="1">
      <w:start w:val="1"/>
      <w:numFmt w:val="lowerRoman"/>
      <w:lvlText w:val="%3."/>
      <w:lvlJc w:val="right"/>
      <w:pPr>
        <w:ind w:left="2250" w:hanging="180"/>
      </w:pPr>
    </w:lvl>
    <w:lvl w:ilvl="3" w:tplc="041B000F" w:tentative="1">
      <w:start w:val="1"/>
      <w:numFmt w:val="decimal"/>
      <w:lvlText w:val="%4."/>
      <w:lvlJc w:val="left"/>
      <w:pPr>
        <w:ind w:left="2970" w:hanging="360"/>
      </w:pPr>
    </w:lvl>
    <w:lvl w:ilvl="4" w:tplc="041B0019" w:tentative="1">
      <w:start w:val="1"/>
      <w:numFmt w:val="lowerLetter"/>
      <w:lvlText w:val="%5."/>
      <w:lvlJc w:val="left"/>
      <w:pPr>
        <w:ind w:left="3690" w:hanging="360"/>
      </w:pPr>
    </w:lvl>
    <w:lvl w:ilvl="5" w:tplc="041B001B" w:tentative="1">
      <w:start w:val="1"/>
      <w:numFmt w:val="lowerRoman"/>
      <w:lvlText w:val="%6."/>
      <w:lvlJc w:val="right"/>
      <w:pPr>
        <w:ind w:left="4410" w:hanging="180"/>
      </w:pPr>
    </w:lvl>
    <w:lvl w:ilvl="6" w:tplc="041B000F" w:tentative="1">
      <w:start w:val="1"/>
      <w:numFmt w:val="decimal"/>
      <w:lvlText w:val="%7."/>
      <w:lvlJc w:val="left"/>
      <w:pPr>
        <w:ind w:left="5130" w:hanging="360"/>
      </w:pPr>
    </w:lvl>
    <w:lvl w:ilvl="7" w:tplc="041B0019" w:tentative="1">
      <w:start w:val="1"/>
      <w:numFmt w:val="lowerLetter"/>
      <w:lvlText w:val="%8."/>
      <w:lvlJc w:val="left"/>
      <w:pPr>
        <w:ind w:left="5850" w:hanging="360"/>
      </w:pPr>
    </w:lvl>
    <w:lvl w:ilvl="8" w:tplc="041B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E997F75"/>
    <w:multiLevelType w:val="hybridMultilevel"/>
    <w:tmpl w:val="F1EED5BC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24396158"/>
    <w:multiLevelType w:val="hybridMultilevel"/>
    <w:tmpl w:val="DA24586C"/>
    <w:lvl w:ilvl="0" w:tplc="99C0F79C">
      <w:start w:val="1"/>
      <w:numFmt w:val="decimal"/>
      <w:pStyle w:val="nadpisprirucka"/>
      <w:suff w:val="space"/>
      <w:lvlText w:val="%1."/>
      <w:lvlJc w:val="left"/>
      <w:pPr>
        <w:ind w:left="644" w:hanging="360"/>
      </w:pPr>
      <w:rPr>
        <w:rFonts w:cs="Times New Roman" w:hint="default"/>
        <w:b/>
        <w:color w:val="002060"/>
        <w:sz w:val="22"/>
        <w:szCs w:val="22"/>
      </w:rPr>
    </w:lvl>
    <w:lvl w:ilvl="1" w:tplc="9AE272C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D346EBB"/>
    <w:multiLevelType w:val="hybridMultilevel"/>
    <w:tmpl w:val="8A9E61B4"/>
    <w:lvl w:ilvl="0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2FF7544F"/>
    <w:multiLevelType w:val="hybridMultilevel"/>
    <w:tmpl w:val="31341894"/>
    <w:lvl w:ilvl="0" w:tplc="04090011">
      <w:start w:val="1"/>
      <w:numFmt w:val="decimal"/>
      <w:lvlText w:val="%1)"/>
      <w:lvlJc w:val="left"/>
      <w:pPr>
        <w:ind w:left="277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1616C"/>
    <w:multiLevelType w:val="hybridMultilevel"/>
    <w:tmpl w:val="4DA4FFEE"/>
    <w:lvl w:ilvl="0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6493DED"/>
    <w:multiLevelType w:val="hybridMultilevel"/>
    <w:tmpl w:val="FAC29B8E"/>
    <w:lvl w:ilvl="0" w:tplc="20F0E60E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8653799"/>
    <w:multiLevelType w:val="hybridMultilevel"/>
    <w:tmpl w:val="46382E7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9904E9"/>
    <w:multiLevelType w:val="hybridMultilevel"/>
    <w:tmpl w:val="32B24F86"/>
    <w:lvl w:ilvl="0" w:tplc="491C0CEE">
      <w:start w:val="1"/>
      <w:numFmt w:val="bullet"/>
      <w:pStyle w:val="odrkyCha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706D8"/>
    <w:multiLevelType w:val="hybridMultilevel"/>
    <w:tmpl w:val="88E8A53A"/>
    <w:lvl w:ilvl="0" w:tplc="47447F2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4182A"/>
    <w:multiLevelType w:val="hybridMultilevel"/>
    <w:tmpl w:val="5C5A667E"/>
    <w:lvl w:ilvl="0" w:tplc="20F0E6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48495F"/>
    <w:multiLevelType w:val="hybridMultilevel"/>
    <w:tmpl w:val="F2DC6528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 w15:restartNumberingAfterBreak="0">
    <w:nsid w:val="4D893CFF"/>
    <w:multiLevelType w:val="hybridMultilevel"/>
    <w:tmpl w:val="7DEE8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926E4"/>
    <w:multiLevelType w:val="hybridMultilevel"/>
    <w:tmpl w:val="ECE0CBFA"/>
    <w:lvl w:ilvl="0" w:tplc="29C01E54">
      <w:start w:val="1"/>
      <w:numFmt w:val="decimal"/>
      <w:pStyle w:val="priruckanadpis"/>
      <w:suff w:val="space"/>
      <w:lvlText w:val="%1.1"/>
      <w:lvlJc w:val="left"/>
      <w:pPr>
        <w:ind w:left="644" w:hanging="360"/>
      </w:pPr>
      <w:rPr>
        <w:rFonts w:cs="Times New Roman" w:hint="default"/>
        <w:b/>
        <w:color w:val="244061" w:themeColor="accent1" w:themeShade="80"/>
        <w:sz w:val="22"/>
        <w:szCs w:val="22"/>
      </w:rPr>
    </w:lvl>
    <w:lvl w:ilvl="1" w:tplc="9AE272C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7552A31"/>
    <w:multiLevelType w:val="multilevel"/>
    <w:tmpl w:val="540A752A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3.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4" w15:restartNumberingAfterBreak="0">
    <w:nsid w:val="58A3278F"/>
    <w:multiLevelType w:val="hybridMultilevel"/>
    <w:tmpl w:val="97D8B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36C32"/>
    <w:multiLevelType w:val="hybridMultilevel"/>
    <w:tmpl w:val="66A2CCF8"/>
    <w:lvl w:ilvl="0" w:tplc="FFFFFFFF">
      <w:start w:val="1"/>
      <w:numFmt w:val="bullet"/>
      <w:pStyle w:val="06BulletHeading1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19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17365D"/>
        <w:sz w:val="18"/>
      </w:rPr>
    </w:lvl>
    <w:lvl w:ilvl="2" w:tplc="041B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70648"/>
    <w:multiLevelType w:val="hybridMultilevel"/>
    <w:tmpl w:val="C4A81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C7964"/>
    <w:multiLevelType w:val="hybridMultilevel"/>
    <w:tmpl w:val="FA788698"/>
    <w:lvl w:ilvl="0" w:tplc="10A4AF56">
      <w:start w:val="1"/>
      <w:numFmt w:val="decimal"/>
      <w:pStyle w:val="Register8"/>
      <w:lvlText w:val="%1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A341AFD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ABE4073"/>
    <w:multiLevelType w:val="hybridMultilevel"/>
    <w:tmpl w:val="5D3885A2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6FF311F5"/>
    <w:multiLevelType w:val="hybridMultilevel"/>
    <w:tmpl w:val="90F6AE58"/>
    <w:lvl w:ilvl="0" w:tplc="DEDC4B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744D04D7"/>
    <w:multiLevelType w:val="hybridMultilevel"/>
    <w:tmpl w:val="D30E619E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6C525D4"/>
    <w:multiLevelType w:val="multilevel"/>
    <w:tmpl w:val="C65A1E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7A831C7"/>
    <w:multiLevelType w:val="hybridMultilevel"/>
    <w:tmpl w:val="BC52150E"/>
    <w:lvl w:ilvl="0" w:tplc="0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4" w15:restartNumberingAfterBreak="0">
    <w:nsid w:val="787039EB"/>
    <w:multiLevelType w:val="hybridMultilevel"/>
    <w:tmpl w:val="5E02D41A"/>
    <w:lvl w:ilvl="0" w:tplc="041B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7"/>
  </w:num>
  <w:num w:numId="4">
    <w:abstractNumId w:val="13"/>
  </w:num>
  <w:num w:numId="5">
    <w:abstractNumId w:val="27"/>
  </w:num>
  <w:num w:numId="6">
    <w:abstractNumId w:val="11"/>
  </w:num>
  <w:num w:numId="7">
    <w:abstractNumId w:val="28"/>
  </w:num>
  <w:num w:numId="8">
    <w:abstractNumId w:val="32"/>
  </w:num>
  <w:num w:numId="9">
    <w:abstractNumId w:val="5"/>
  </w:num>
  <w:num w:numId="10">
    <w:abstractNumId w:val="12"/>
  </w:num>
  <w:num w:numId="11">
    <w:abstractNumId w:val="7"/>
  </w:num>
  <w:num w:numId="12">
    <w:abstractNumId w:val="16"/>
  </w:num>
  <w:num w:numId="13">
    <w:abstractNumId w:val="29"/>
  </w:num>
  <w:num w:numId="14">
    <w:abstractNumId w:val="20"/>
  </w:num>
  <w:num w:numId="15">
    <w:abstractNumId w:val="31"/>
  </w:num>
  <w:num w:numId="16">
    <w:abstractNumId w:val="8"/>
  </w:num>
  <w:num w:numId="17">
    <w:abstractNumId w:val="9"/>
  </w:num>
  <w:num w:numId="18">
    <w:abstractNumId w:val="4"/>
  </w:num>
  <w:num w:numId="19">
    <w:abstractNumId w:val="33"/>
  </w:num>
  <w:num w:numId="20">
    <w:abstractNumId w:val="1"/>
  </w:num>
  <w:num w:numId="21">
    <w:abstractNumId w:val="24"/>
  </w:num>
  <w:num w:numId="22">
    <w:abstractNumId w:val="30"/>
  </w:num>
  <w:num w:numId="23">
    <w:abstractNumId w:val="14"/>
  </w:num>
  <w:num w:numId="24">
    <w:abstractNumId w:val="3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15"/>
  </w:num>
  <w:num w:numId="30">
    <w:abstractNumId w:val="22"/>
  </w:num>
  <w:num w:numId="31">
    <w:abstractNumId w:val="25"/>
  </w:num>
  <w:num w:numId="32">
    <w:abstractNumId w:val="22"/>
  </w:num>
  <w:num w:numId="33">
    <w:abstractNumId w:val="19"/>
  </w:num>
  <w:num w:numId="34">
    <w:abstractNumId w:val="22"/>
  </w:num>
  <w:num w:numId="35">
    <w:abstractNumId w:val="2"/>
  </w:num>
  <w:num w:numId="36">
    <w:abstractNumId w:val="10"/>
  </w:num>
  <w:num w:numId="37">
    <w:abstractNumId w:val="22"/>
  </w:num>
  <w:num w:numId="38">
    <w:abstractNumId w:val="21"/>
  </w:num>
  <w:num w:numId="39">
    <w:abstractNumId w:val="6"/>
  </w:num>
  <w:num w:numId="40">
    <w:abstractNumId w:val="26"/>
  </w:num>
  <w:num w:numId="41">
    <w:abstractNumId w:val="34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18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PaM">
    <w15:presenceInfo w15:providerId="None" w15:userId="OPaM"/>
  </w15:person>
  <w15:person w15:author="Ján Galvánek">
    <w15:presenceInfo w15:providerId="AD" w15:userId="S-1-5-21-1933036909-321857055-1030881100-13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formatting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83"/>
    <w:rsid w:val="00000871"/>
    <w:rsid w:val="0000094B"/>
    <w:rsid w:val="000019AF"/>
    <w:rsid w:val="00002AE1"/>
    <w:rsid w:val="000036CE"/>
    <w:rsid w:val="00003EED"/>
    <w:rsid w:val="00005FA1"/>
    <w:rsid w:val="0000653A"/>
    <w:rsid w:val="00006BDD"/>
    <w:rsid w:val="00007529"/>
    <w:rsid w:val="0000766A"/>
    <w:rsid w:val="0001003B"/>
    <w:rsid w:val="00010F8E"/>
    <w:rsid w:val="00011250"/>
    <w:rsid w:val="000141A2"/>
    <w:rsid w:val="00014663"/>
    <w:rsid w:val="00014D4E"/>
    <w:rsid w:val="00014E47"/>
    <w:rsid w:val="00014F1C"/>
    <w:rsid w:val="000175C1"/>
    <w:rsid w:val="00022725"/>
    <w:rsid w:val="00023965"/>
    <w:rsid w:val="00023BA7"/>
    <w:rsid w:val="00025C8E"/>
    <w:rsid w:val="00025D96"/>
    <w:rsid w:val="00025FAE"/>
    <w:rsid w:val="0002605C"/>
    <w:rsid w:val="000263B9"/>
    <w:rsid w:val="000269DF"/>
    <w:rsid w:val="00026BEF"/>
    <w:rsid w:val="00027EF3"/>
    <w:rsid w:val="000307F6"/>
    <w:rsid w:val="00030ACE"/>
    <w:rsid w:val="000312AD"/>
    <w:rsid w:val="00031FC0"/>
    <w:rsid w:val="0003225F"/>
    <w:rsid w:val="0003272D"/>
    <w:rsid w:val="00032C8B"/>
    <w:rsid w:val="00032EF6"/>
    <w:rsid w:val="00040CA9"/>
    <w:rsid w:val="000427FB"/>
    <w:rsid w:val="00043EEA"/>
    <w:rsid w:val="00044302"/>
    <w:rsid w:val="00044430"/>
    <w:rsid w:val="0004451C"/>
    <w:rsid w:val="00044948"/>
    <w:rsid w:val="00044E60"/>
    <w:rsid w:val="000459AB"/>
    <w:rsid w:val="00045D63"/>
    <w:rsid w:val="00045E86"/>
    <w:rsid w:val="00046011"/>
    <w:rsid w:val="0004631F"/>
    <w:rsid w:val="00046C88"/>
    <w:rsid w:val="0004767A"/>
    <w:rsid w:val="00047FB6"/>
    <w:rsid w:val="0005104E"/>
    <w:rsid w:val="000515D0"/>
    <w:rsid w:val="00051C95"/>
    <w:rsid w:val="000532D2"/>
    <w:rsid w:val="00054618"/>
    <w:rsid w:val="000549E3"/>
    <w:rsid w:val="00054CA3"/>
    <w:rsid w:val="0005557C"/>
    <w:rsid w:val="00055A5C"/>
    <w:rsid w:val="00055CFC"/>
    <w:rsid w:val="00057709"/>
    <w:rsid w:val="00060F98"/>
    <w:rsid w:val="00061FEC"/>
    <w:rsid w:val="00065912"/>
    <w:rsid w:val="000664D7"/>
    <w:rsid w:val="00067A23"/>
    <w:rsid w:val="00070EE6"/>
    <w:rsid w:val="00071606"/>
    <w:rsid w:val="00071A76"/>
    <w:rsid w:val="00071C84"/>
    <w:rsid w:val="00071D9A"/>
    <w:rsid w:val="000725C8"/>
    <w:rsid w:val="00075DEE"/>
    <w:rsid w:val="00076CC8"/>
    <w:rsid w:val="00077F48"/>
    <w:rsid w:val="000801E7"/>
    <w:rsid w:val="0008032A"/>
    <w:rsid w:val="00080DB7"/>
    <w:rsid w:val="00080E98"/>
    <w:rsid w:val="00082497"/>
    <w:rsid w:val="00082ADA"/>
    <w:rsid w:val="00083608"/>
    <w:rsid w:val="00084732"/>
    <w:rsid w:val="0008627C"/>
    <w:rsid w:val="0008683C"/>
    <w:rsid w:val="00086AD5"/>
    <w:rsid w:val="00092D43"/>
    <w:rsid w:val="00094614"/>
    <w:rsid w:val="00095311"/>
    <w:rsid w:val="000962B5"/>
    <w:rsid w:val="00096C04"/>
    <w:rsid w:val="0009783B"/>
    <w:rsid w:val="000A103A"/>
    <w:rsid w:val="000A15DD"/>
    <w:rsid w:val="000A2B97"/>
    <w:rsid w:val="000A2C32"/>
    <w:rsid w:val="000A3279"/>
    <w:rsid w:val="000A3348"/>
    <w:rsid w:val="000A4034"/>
    <w:rsid w:val="000A4788"/>
    <w:rsid w:val="000A6749"/>
    <w:rsid w:val="000A6889"/>
    <w:rsid w:val="000A68EF"/>
    <w:rsid w:val="000A6C98"/>
    <w:rsid w:val="000B194A"/>
    <w:rsid w:val="000B212D"/>
    <w:rsid w:val="000B214D"/>
    <w:rsid w:val="000B2E4B"/>
    <w:rsid w:val="000B3ADA"/>
    <w:rsid w:val="000B4205"/>
    <w:rsid w:val="000B43FC"/>
    <w:rsid w:val="000B55E1"/>
    <w:rsid w:val="000B6EAF"/>
    <w:rsid w:val="000B7206"/>
    <w:rsid w:val="000B7DAD"/>
    <w:rsid w:val="000C0E3D"/>
    <w:rsid w:val="000C17EB"/>
    <w:rsid w:val="000C2077"/>
    <w:rsid w:val="000C247C"/>
    <w:rsid w:val="000C3A02"/>
    <w:rsid w:val="000C3B25"/>
    <w:rsid w:val="000C3C0D"/>
    <w:rsid w:val="000C42E9"/>
    <w:rsid w:val="000C4859"/>
    <w:rsid w:val="000C5DE8"/>
    <w:rsid w:val="000C6D25"/>
    <w:rsid w:val="000C7E71"/>
    <w:rsid w:val="000C7EA9"/>
    <w:rsid w:val="000D0B39"/>
    <w:rsid w:val="000D26F2"/>
    <w:rsid w:val="000D2898"/>
    <w:rsid w:val="000D3462"/>
    <w:rsid w:val="000D3808"/>
    <w:rsid w:val="000D38B5"/>
    <w:rsid w:val="000D4B36"/>
    <w:rsid w:val="000E0610"/>
    <w:rsid w:val="000E0F1C"/>
    <w:rsid w:val="000E197B"/>
    <w:rsid w:val="000E1A6B"/>
    <w:rsid w:val="000E26E7"/>
    <w:rsid w:val="000E2B20"/>
    <w:rsid w:val="000E2D42"/>
    <w:rsid w:val="000E2F88"/>
    <w:rsid w:val="000E30EC"/>
    <w:rsid w:val="000E3CC1"/>
    <w:rsid w:val="000E3F88"/>
    <w:rsid w:val="000E43DB"/>
    <w:rsid w:val="000E5269"/>
    <w:rsid w:val="000E5417"/>
    <w:rsid w:val="000E6951"/>
    <w:rsid w:val="000E76FC"/>
    <w:rsid w:val="000E7FAD"/>
    <w:rsid w:val="000F0F9C"/>
    <w:rsid w:val="000F1EC6"/>
    <w:rsid w:val="000F2A77"/>
    <w:rsid w:val="000F2BB5"/>
    <w:rsid w:val="000F2F83"/>
    <w:rsid w:val="000F419E"/>
    <w:rsid w:val="000F4C87"/>
    <w:rsid w:val="000F547A"/>
    <w:rsid w:val="000F5A79"/>
    <w:rsid w:val="000F66AB"/>
    <w:rsid w:val="000F6F77"/>
    <w:rsid w:val="00100F17"/>
    <w:rsid w:val="00101BAE"/>
    <w:rsid w:val="00102611"/>
    <w:rsid w:val="001049C6"/>
    <w:rsid w:val="00104E68"/>
    <w:rsid w:val="0010709A"/>
    <w:rsid w:val="001076BA"/>
    <w:rsid w:val="001076E5"/>
    <w:rsid w:val="00110F16"/>
    <w:rsid w:val="00111DDD"/>
    <w:rsid w:val="00113026"/>
    <w:rsid w:val="001144AD"/>
    <w:rsid w:val="00114DA6"/>
    <w:rsid w:val="0011503D"/>
    <w:rsid w:val="001164DF"/>
    <w:rsid w:val="00117A39"/>
    <w:rsid w:val="00121165"/>
    <w:rsid w:val="00122AFF"/>
    <w:rsid w:val="00122D08"/>
    <w:rsid w:val="0012301B"/>
    <w:rsid w:val="00123E28"/>
    <w:rsid w:val="00124625"/>
    <w:rsid w:val="00125D4D"/>
    <w:rsid w:val="001269B8"/>
    <w:rsid w:val="00126F0A"/>
    <w:rsid w:val="00127E62"/>
    <w:rsid w:val="001302D1"/>
    <w:rsid w:val="001312D0"/>
    <w:rsid w:val="00131EDA"/>
    <w:rsid w:val="0013231E"/>
    <w:rsid w:val="001324E9"/>
    <w:rsid w:val="001325CD"/>
    <w:rsid w:val="001325D4"/>
    <w:rsid w:val="001335CE"/>
    <w:rsid w:val="0013437E"/>
    <w:rsid w:val="0013518E"/>
    <w:rsid w:val="00135F70"/>
    <w:rsid w:val="0013693E"/>
    <w:rsid w:val="00136A56"/>
    <w:rsid w:val="00140E2E"/>
    <w:rsid w:val="0014107C"/>
    <w:rsid w:val="001422CF"/>
    <w:rsid w:val="00142515"/>
    <w:rsid w:val="00143187"/>
    <w:rsid w:val="001479F0"/>
    <w:rsid w:val="00147AB6"/>
    <w:rsid w:val="00150B8A"/>
    <w:rsid w:val="00151607"/>
    <w:rsid w:val="00151C95"/>
    <w:rsid w:val="00152FDE"/>
    <w:rsid w:val="001531B7"/>
    <w:rsid w:val="00153F62"/>
    <w:rsid w:val="001540B9"/>
    <w:rsid w:val="00154498"/>
    <w:rsid w:val="001559C1"/>
    <w:rsid w:val="001562B6"/>
    <w:rsid w:val="001568D7"/>
    <w:rsid w:val="00156E2C"/>
    <w:rsid w:val="00160367"/>
    <w:rsid w:val="001606C3"/>
    <w:rsid w:val="00160899"/>
    <w:rsid w:val="00161ED0"/>
    <w:rsid w:val="00162090"/>
    <w:rsid w:val="001621F3"/>
    <w:rsid w:val="00162469"/>
    <w:rsid w:val="00162A7E"/>
    <w:rsid w:val="00162D09"/>
    <w:rsid w:val="0016300C"/>
    <w:rsid w:val="00163A98"/>
    <w:rsid w:val="001649CC"/>
    <w:rsid w:val="00167B8A"/>
    <w:rsid w:val="0017085A"/>
    <w:rsid w:val="00171007"/>
    <w:rsid w:val="00171054"/>
    <w:rsid w:val="001715BF"/>
    <w:rsid w:val="001719A3"/>
    <w:rsid w:val="00171D6D"/>
    <w:rsid w:val="00172E29"/>
    <w:rsid w:val="00173036"/>
    <w:rsid w:val="0017683B"/>
    <w:rsid w:val="001777F1"/>
    <w:rsid w:val="00182393"/>
    <w:rsid w:val="00182674"/>
    <w:rsid w:val="001849D8"/>
    <w:rsid w:val="00186121"/>
    <w:rsid w:val="00186A7E"/>
    <w:rsid w:val="0019049A"/>
    <w:rsid w:val="001916A5"/>
    <w:rsid w:val="00191750"/>
    <w:rsid w:val="001948B9"/>
    <w:rsid w:val="00194913"/>
    <w:rsid w:val="00196278"/>
    <w:rsid w:val="00196589"/>
    <w:rsid w:val="00196805"/>
    <w:rsid w:val="00196A00"/>
    <w:rsid w:val="00196E43"/>
    <w:rsid w:val="001A0B67"/>
    <w:rsid w:val="001A1152"/>
    <w:rsid w:val="001A169C"/>
    <w:rsid w:val="001A2B58"/>
    <w:rsid w:val="001A2F10"/>
    <w:rsid w:val="001A38DA"/>
    <w:rsid w:val="001A5B12"/>
    <w:rsid w:val="001A6329"/>
    <w:rsid w:val="001A696D"/>
    <w:rsid w:val="001A72D6"/>
    <w:rsid w:val="001A7325"/>
    <w:rsid w:val="001A7D42"/>
    <w:rsid w:val="001A7F5D"/>
    <w:rsid w:val="001B2516"/>
    <w:rsid w:val="001B61EB"/>
    <w:rsid w:val="001B637C"/>
    <w:rsid w:val="001B6EC8"/>
    <w:rsid w:val="001B7321"/>
    <w:rsid w:val="001B7D1C"/>
    <w:rsid w:val="001C01BA"/>
    <w:rsid w:val="001C14F0"/>
    <w:rsid w:val="001C2C4D"/>
    <w:rsid w:val="001C4EF1"/>
    <w:rsid w:val="001C6060"/>
    <w:rsid w:val="001C6066"/>
    <w:rsid w:val="001C687D"/>
    <w:rsid w:val="001C6FCA"/>
    <w:rsid w:val="001D42FC"/>
    <w:rsid w:val="001D4706"/>
    <w:rsid w:val="001D4B70"/>
    <w:rsid w:val="001D4CE5"/>
    <w:rsid w:val="001D7831"/>
    <w:rsid w:val="001E13B5"/>
    <w:rsid w:val="001E13E9"/>
    <w:rsid w:val="001E1A39"/>
    <w:rsid w:val="001E1A69"/>
    <w:rsid w:val="001E2095"/>
    <w:rsid w:val="001E4019"/>
    <w:rsid w:val="001E45F9"/>
    <w:rsid w:val="001E4D91"/>
    <w:rsid w:val="001E5C3D"/>
    <w:rsid w:val="001E60FC"/>
    <w:rsid w:val="001E7B09"/>
    <w:rsid w:val="001F0DC5"/>
    <w:rsid w:val="001F2FD3"/>
    <w:rsid w:val="001F3704"/>
    <w:rsid w:val="001F38E8"/>
    <w:rsid w:val="001F3E46"/>
    <w:rsid w:val="001F5E38"/>
    <w:rsid w:val="001F77E6"/>
    <w:rsid w:val="002006AC"/>
    <w:rsid w:val="00200715"/>
    <w:rsid w:val="0020188A"/>
    <w:rsid w:val="002020E2"/>
    <w:rsid w:val="002034D2"/>
    <w:rsid w:val="00203EAF"/>
    <w:rsid w:val="002043FC"/>
    <w:rsid w:val="00204698"/>
    <w:rsid w:val="00204E91"/>
    <w:rsid w:val="00205E5E"/>
    <w:rsid w:val="0020612A"/>
    <w:rsid w:val="00206BEB"/>
    <w:rsid w:val="00206EF7"/>
    <w:rsid w:val="00207E08"/>
    <w:rsid w:val="00210063"/>
    <w:rsid w:val="00210426"/>
    <w:rsid w:val="0021186B"/>
    <w:rsid w:val="00211C68"/>
    <w:rsid w:val="00213A52"/>
    <w:rsid w:val="00213CC0"/>
    <w:rsid w:val="002142B7"/>
    <w:rsid w:val="00214787"/>
    <w:rsid w:val="00216700"/>
    <w:rsid w:val="00216BB6"/>
    <w:rsid w:val="00216C22"/>
    <w:rsid w:val="00217817"/>
    <w:rsid w:val="00217C40"/>
    <w:rsid w:val="00220E6A"/>
    <w:rsid w:val="00221D08"/>
    <w:rsid w:val="002223D9"/>
    <w:rsid w:val="00223A51"/>
    <w:rsid w:val="0022466B"/>
    <w:rsid w:val="00225D0C"/>
    <w:rsid w:val="00226292"/>
    <w:rsid w:val="0022698C"/>
    <w:rsid w:val="002275DF"/>
    <w:rsid w:val="002306C6"/>
    <w:rsid w:val="00230A0D"/>
    <w:rsid w:val="00230E13"/>
    <w:rsid w:val="0023468F"/>
    <w:rsid w:val="00234A12"/>
    <w:rsid w:val="00234DE2"/>
    <w:rsid w:val="00234E59"/>
    <w:rsid w:val="00235015"/>
    <w:rsid w:val="0023649F"/>
    <w:rsid w:val="00236531"/>
    <w:rsid w:val="00236B88"/>
    <w:rsid w:val="00240E78"/>
    <w:rsid w:val="0024180E"/>
    <w:rsid w:val="00242133"/>
    <w:rsid w:val="00243766"/>
    <w:rsid w:val="0024618B"/>
    <w:rsid w:val="00246194"/>
    <w:rsid w:val="002477B9"/>
    <w:rsid w:val="00247C7A"/>
    <w:rsid w:val="0025251E"/>
    <w:rsid w:val="00253366"/>
    <w:rsid w:val="0025359C"/>
    <w:rsid w:val="00255261"/>
    <w:rsid w:val="00261933"/>
    <w:rsid w:val="00261EAD"/>
    <w:rsid w:val="00262856"/>
    <w:rsid w:val="00262E19"/>
    <w:rsid w:val="00263426"/>
    <w:rsid w:val="00263718"/>
    <w:rsid w:val="00263EF5"/>
    <w:rsid w:val="0026461D"/>
    <w:rsid w:val="00265044"/>
    <w:rsid w:val="002652B6"/>
    <w:rsid w:val="002655DB"/>
    <w:rsid w:val="00265CD0"/>
    <w:rsid w:val="00266613"/>
    <w:rsid w:val="00266EEF"/>
    <w:rsid w:val="00267032"/>
    <w:rsid w:val="00267312"/>
    <w:rsid w:val="00267626"/>
    <w:rsid w:val="00267BBA"/>
    <w:rsid w:val="00267CF0"/>
    <w:rsid w:val="00270F2B"/>
    <w:rsid w:val="00271E35"/>
    <w:rsid w:val="00272AFA"/>
    <w:rsid w:val="002732F2"/>
    <w:rsid w:val="0027362C"/>
    <w:rsid w:val="002737EA"/>
    <w:rsid w:val="0027390C"/>
    <w:rsid w:val="002744CC"/>
    <w:rsid w:val="002754F6"/>
    <w:rsid w:val="0027580C"/>
    <w:rsid w:val="00275876"/>
    <w:rsid w:val="002759A4"/>
    <w:rsid w:val="00275AD0"/>
    <w:rsid w:val="0027670D"/>
    <w:rsid w:val="0027722B"/>
    <w:rsid w:val="00280028"/>
    <w:rsid w:val="00280568"/>
    <w:rsid w:val="0028093A"/>
    <w:rsid w:val="00280BF5"/>
    <w:rsid w:val="002815B2"/>
    <w:rsid w:val="00281EAF"/>
    <w:rsid w:val="00282A82"/>
    <w:rsid w:val="00282AAD"/>
    <w:rsid w:val="00282E7B"/>
    <w:rsid w:val="00284CC7"/>
    <w:rsid w:val="00287343"/>
    <w:rsid w:val="002900CD"/>
    <w:rsid w:val="00290885"/>
    <w:rsid w:val="0029153D"/>
    <w:rsid w:val="00292E56"/>
    <w:rsid w:val="002939EC"/>
    <w:rsid w:val="002958F4"/>
    <w:rsid w:val="00295F21"/>
    <w:rsid w:val="002961CC"/>
    <w:rsid w:val="00296291"/>
    <w:rsid w:val="00296447"/>
    <w:rsid w:val="00297165"/>
    <w:rsid w:val="002A09F1"/>
    <w:rsid w:val="002A0F8A"/>
    <w:rsid w:val="002A1A3E"/>
    <w:rsid w:val="002A3826"/>
    <w:rsid w:val="002A3AFD"/>
    <w:rsid w:val="002A4762"/>
    <w:rsid w:val="002A597B"/>
    <w:rsid w:val="002A65CE"/>
    <w:rsid w:val="002A747A"/>
    <w:rsid w:val="002A7C60"/>
    <w:rsid w:val="002A7F71"/>
    <w:rsid w:val="002B10CA"/>
    <w:rsid w:val="002B1CD9"/>
    <w:rsid w:val="002B2061"/>
    <w:rsid w:val="002B25A1"/>
    <w:rsid w:val="002B28F2"/>
    <w:rsid w:val="002B2A39"/>
    <w:rsid w:val="002B2C1B"/>
    <w:rsid w:val="002B3E33"/>
    <w:rsid w:val="002B4ACE"/>
    <w:rsid w:val="002B4BF8"/>
    <w:rsid w:val="002B5C08"/>
    <w:rsid w:val="002B6566"/>
    <w:rsid w:val="002B6A3A"/>
    <w:rsid w:val="002B7C3B"/>
    <w:rsid w:val="002C04E5"/>
    <w:rsid w:val="002C14E3"/>
    <w:rsid w:val="002C2824"/>
    <w:rsid w:val="002C3F81"/>
    <w:rsid w:val="002C40BA"/>
    <w:rsid w:val="002C4B61"/>
    <w:rsid w:val="002C4C18"/>
    <w:rsid w:val="002C5954"/>
    <w:rsid w:val="002C5BBB"/>
    <w:rsid w:val="002C5C03"/>
    <w:rsid w:val="002C5DB6"/>
    <w:rsid w:val="002C6962"/>
    <w:rsid w:val="002C70B6"/>
    <w:rsid w:val="002D12F0"/>
    <w:rsid w:val="002D1AFA"/>
    <w:rsid w:val="002D2909"/>
    <w:rsid w:val="002D2A6A"/>
    <w:rsid w:val="002D2FD9"/>
    <w:rsid w:val="002D3075"/>
    <w:rsid w:val="002D39B3"/>
    <w:rsid w:val="002D4089"/>
    <w:rsid w:val="002D4D02"/>
    <w:rsid w:val="002D798A"/>
    <w:rsid w:val="002E005D"/>
    <w:rsid w:val="002E03CC"/>
    <w:rsid w:val="002E073D"/>
    <w:rsid w:val="002E1640"/>
    <w:rsid w:val="002E3497"/>
    <w:rsid w:val="002E3660"/>
    <w:rsid w:val="002E3B0F"/>
    <w:rsid w:val="002E54A9"/>
    <w:rsid w:val="002E6380"/>
    <w:rsid w:val="002E6723"/>
    <w:rsid w:val="002E7245"/>
    <w:rsid w:val="002E740D"/>
    <w:rsid w:val="002E772F"/>
    <w:rsid w:val="002F1A5D"/>
    <w:rsid w:val="002F21A8"/>
    <w:rsid w:val="002F2F39"/>
    <w:rsid w:val="002F3E6D"/>
    <w:rsid w:val="002F3FD5"/>
    <w:rsid w:val="002F48B2"/>
    <w:rsid w:val="002F4C0D"/>
    <w:rsid w:val="002F5676"/>
    <w:rsid w:val="002F5C13"/>
    <w:rsid w:val="002F6205"/>
    <w:rsid w:val="002F69EB"/>
    <w:rsid w:val="002F6D56"/>
    <w:rsid w:val="002F7790"/>
    <w:rsid w:val="002F7F55"/>
    <w:rsid w:val="00301FBE"/>
    <w:rsid w:val="00304DCB"/>
    <w:rsid w:val="00305289"/>
    <w:rsid w:val="0030550A"/>
    <w:rsid w:val="00306888"/>
    <w:rsid w:val="00307D63"/>
    <w:rsid w:val="00311A2A"/>
    <w:rsid w:val="00311EC5"/>
    <w:rsid w:val="003121C1"/>
    <w:rsid w:val="003131AE"/>
    <w:rsid w:val="003137A2"/>
    <w:rsid w:val="00314522"/>
    <w:rsid w:val="003145E2"/>
    <w:rsid w:val="00314D02"/>
    <w:rsid w:val="00315CCD"/>
    <w:rsid w:val="003167D6"/>
    <w:rsid w:val="00317138"/>
    <w:rsid w:val="00317CF9"/>
    <w:rsid w:val="00317F85"/>
    <w:rsid w:val="0032073C"/>
    <w:rsid w:val="003209BF"/>
    <w:rsid w:val="0032222B"/>
    <w:rsid w:val="00322C3B"/>
    <w:rsid w:val="00324B30"/>
    <w:rsid w:val="003254A4"/>
    <w:rsid w:val="00326928"/>
    <w:rsid w:val="00326A18"/>
    <w:rsid w:val="00327F4B"/>
    <w:rsid w:val="00330D1A"/>
    <w:rsid w:val="00330D48"/>
    <w:rsid w:val="00332801"/>
    <w:rsid w:val="00333A0A"/>
    <w:rsid w:val="00334C66"/>
    <w:rsid w:val="00334F55"/>
    <w:rsid w:val="00334FFF"/>
    <w:rsid w:val="003351F0"/>
    <w:rsid w:val="003364DF"/>
    <w:rsid w:val="00336ADC"/>
    <w:rsid w:val="003377B7"/>
    <w:rsid w:val="00337BA9"/>
    <w:rsid w:val="00340311"/>
    <w:rsid w:val="00340905"/>
    <w:rsid w:val="003416E5"/>
    <w:rsid w:val="0034459E"/>
    <w:rsid w:val="003446D6"/>
    <w:rsid w:val="003457FD"/>
    <w:rsid w:val="00345D5F"/>
    <w:rsid w:val="003461EA"/>
    <w:rsid w:val="00347727"/>
    <w:rsid w:val="003503AE"/>
    <w:rsid w:val="003504DB"/>
    <w:rsid w:val="0035087F"/>
    <w:rsid w:val="0035209D"/>
    <w:rsid w:val="003522AA"/>
    <w:rsid w:val="00352750"/>
    <w:rsid w:val="00353683"/>
    <w:rsid w:val="00353B49"/>
    <w:rsid w:val="003547FD"/>
    <w:rsid w:val="00355839"/>
    <w:rsid w:val="003562E1"/>
    <w:rsid w:val="00356410"/>
    <w:rsid w:val="00356EEB"/>
    <w:rsid w:val="0036020D"/>
    <w:rsid w:val="003615F4"/>
    <w:rsid w:val="00361BD8"/>
    <w:rsid w:val="00362FA0"/>
    <w:rsid w:val="003634EE"/>
    <w:rsid w:val="00363842"/>
    <w:rsid w:val="003642B0"/>
    <w:rsid w:val="003642BB"/>
    <w:rsid w:val="0036495C"/>
    <w:rsid w:val="0036614F"/>
    <w:rsid w:val="003664DB"/>
    <w:rsid w:val="00366C7C"/>
    <w:rsid w:val="0036718E"/>
    <w:rsid w:val="003702AD"/>
    <w:rsid w:val="0037030D"/>
    <w:rsid w:val="00370909"/>
    <w:rsid w:val="00370C74"/>
    <w:rsid w:val="00371385"/>
    <w:rsid w:val="00373082"/>
    <w:rsid w:val="003747F3"/>
    <w:rsid w:val="00375346"/>
    <w:rsid w:val="00376763"/>
    <w:rsid w:val="00376F15"/>
    <w:rsid w:val="0037709C"/>
    <w:rsid w:val="0037754A"/>
    <w:rsid w:val="00377ABF"/>
    <w:rsid w:val="00381090"/>
    <w:rsid w:val="003817B8"/>
    <w:rsid w:val="00381E7F"/>
    <w:rsid w:val="00382381"/>
    <w:rsid w:val="003826E7"/>
    <w:rsid w:val="00382F99"/>
    <w:rsid w:val="003831D7"/>
    <w:rsid w:val="00383DAE"/>
    <w:rsid w:val="003843F0"/>
    <w:rsid w:val="00385B80"/>
    <w:rsid w:val="00386597"/>
    <w:rsid w:val="00386947"/>
    <w:rsid w:val="00386A30"/>
    <w:rsid w:val="00386B86"/>
    <w:rsid w:val="00386FCE"/>
    <w:rsid w:val="00391340"/>
    <w:rsid w:val="00391F5E"/>
    <w:rsid w:val="00392069"/>
    <w:rsid w:val="00393BF2"/>
    <w:rsid w:val="0039504C"/>
    <w:rsid w:val="00396415"/>
    <w:rsid w:val="00396A36"/>
    <w:rsid w:val="00396EAF"/>
    <w:rsid w:val="003972AE"/>
    <w:rsid w:val="003A0B94"/>
    <w:rsid w:val="003A230A"/>
    <w:rsid w:val="003A238C"/>
    <w:rsid w:val="003A281A"/>
    <w:rsid w:val="003A2A51"/>
    <w:rsid w:val="003A3A9B"/>
    <w:rsid w:val="003A3E02"/>
    <w:rsid w:val="003A4B60"/>
    <w:rsid w:val="003A4F19"/>
    <w:rsid w:val="003A527B"/>
    <w:rsid w:val="003A59A6"/>
    <w:rsid w:val="003A5FAB"/>
    <w:rsid w:val="003A642E"/>
    <w:rsid w:val="003A7D4B"/>
    <w:rsid w:val="003B2666"/>
    <w:rsid w:val="003B30DB"/>
    <w:rsid w:val="003B38A5"/>
    <w:rsid w:val="003C006E"/>
    <w:rsid w:val="003C036C"/>
    <w:rsid w:val="003C14BD"/>
    <w:rsid w:val="003C1C68"/>
    <w:rsid w:val="003C277E"/>
    <w:rsid w:val="003C32E8"/>
    <w:rsid w:val="003C3322"/>
    <w:rsid w:val="003C3599"/>
    <w:rsid w:val="003C36A8"/>
    <w:rsid w:val="003C4E35"/>
    <w:rsid w:val="003C6C0E"/>
    <w:rsid w:val="003D0787"/>
    <w:rsid w:val="003D090C"/>
    <w:rsid w:val="003D1C79"/>
    <w:rsid w:val="003D2A1E"/>
    <w:rsid w:val="003D4620"/>
    <w:rsid w:val="003D4F38"/>
    <w:rsid w:val="003D5D00"/>
    <w:rsid w:val="003D5FE5"/>
    <w:rsid w:val="003E01E7"/>
    <w:rsid w:val="003E0332"/>
    <w:rsid w:val="003E1465"/>
    <w:rsid w:val="003E1697"/>
    <w:rsid w:val="003E2132"/>
    <w:rsid w:val="003E2580"/>
    <w:rsid w:val="003E263C"/>
    <w:rsid w:val="003E4977"/>
    <w:rsid w:val="003E4A0D"/>
    <w:rsid w:val="003E4B94"/>
    <w:rsid w:val="003E4FC1"/>
    <w:rsid w:val="003E50C7"/>
    <w:rsid w:val="003E5697"/>
    <w:rsid w:val="003E58FA"/>
    <w:rsid w:val="003E59F4"/>
    <w:rsid w:val="003E624A"/>
    <w:rsid w:val="003F01E2"/>
    <w:rsid w:val="003F1203"/>
    <w:rsid w:val="003F211A"/>
    <w:rsid w:val="003F2A1D"/>
    <w:rsid w:val="003F381F"/>
    <w:rsid w:val="003F3E42"/>
    <w:rsid w:val="003F4BD0"/>
    <w:rsid w:val="003F571E"/>
    <w:rsid w:val="003F5E6D"/>
    <w:rsid w:val="00400637"/>
    <w:rsid w:val="00402508"/>
    <w:rsid w:val="00402D47"/>
    <w:rsid w:val="0040406D"/>
    <w:rsid w:val="00404207"/>
    <w:rsid w:val="00405112"/>
    <w:rsid w:val="004056C8"/>
    <w:rsid w:val="0040723E"/>
    <w:rsid w:val="0040797E"/>
    <w:rsid w:val="004105A6"/>
    <w:rsid w:val="004107EA"/>
    <w:rsid w:val="004115D4"/>
    <w:rsid w:val="0041280F"/>
    <w:rsid w:val="00413313"/>
    <w:rsid w:val="00414995"/>
    <w:rsid w:val="004149A6"/>
    <w:rsid w:val="0041555A"/>
    <w:rsid w:val="0041652C"/>
    <w:rsid w:val="00420800"/>
    <w:rsid w:val="00422369"/>
    <w:rsid w:val="00424057"/>
    <w:rsid w:val="004253AE"/>
    <w:rsid w:val="004253DC"/>
    <w:rsid w:val="00425638"/>
    <w:rsid w:val="004261B4"/>
    <w:rsid w:val="0042642B"/>
    <w:rsid w:val="00426457"/>
    <w:rsid w:val="00426766"/>
    <w:rsid w:val="00427D07"/>
    <w:rsid w:val="00430B6E"/>
    <w:rsid w:val="0043102F"/>
    <w:rsid w:val="004314C8"/>
    <w:rsid w:val="00433046"/>
    <w:rsid w:val="00433240"/>
    <w:rsid w:val="004333EB"/>
    <w:rsid w:val="00433AC7"/>
    <w:rsid w:val="004342CB"/>
    <w:rsid w:val="00435036"/>
    <w:rsid w:val="00435A95"/>
    <w:rsid w:val="004400AE"/>
    <w:rsid w:val="004403E9"/>
    <w:rsid w:val="004408BD"/>
    <w:rsid w:val="0044175A"/>
    <w:rsid w:val="004425F5"/>
    <w:rsid w:val="00443370"/>
    <w:rsid w:val="004435BF"/>
    <w:rsid w:val="0044478C"/>
    <w:rsid w:val="004459AA"/>
    <w:rsid w:val="004472F6"/>
    <w:rsid w:val="0044795A"/>
    <w:rsid w:val="00450319"/>
    <w:rsid w:val="004511BD"/>
    <w:rsid w:val="0045135B"/>
    <w:rsid w:val="0045187B"/>
    <w:rsid w:val="00452393"/>
    <w:rsid w:val="0045270B"/>
    <w:rsid w:val="00452834"/>
    <w:rsid w:val="0045283E"/>
    <w:rsid w:val="004540A3"/>
    <w:rsid w:val="004544C8"/>
    <w:rsid w:val="00454641"/>
    <w:rsid w:val="00455493"/>
    <w:rsid w:val="00455854"/>
    <w:rsid w:val="00455C60"/>
    <w:rsid w:val="00456FDF"/>
    <w:rsid w:val="004570AA"/>
    <w:rsid w:val="00457D6A"/>
    <w:rsid w:val="0046044A"/>
    <w:rsid w:val="00460EC9"/>
    <w:rsid w:val="00462B61"/>
    <w:rsid w:val="00462C70"/>
    <w:rsid w:val="0046349B"/>
    <w:rsid w:val="004641E6"/>
    <w:rsid w:val="0046431C"/>
    <w:rsid w:val="00464A5B"/>
    <w:rsid w:val="00466228"/>
    <w:rsid w:val="00466857"/>
    <w:rsid w:val="004677CF"/>
    <w:rsid w:val="004702C6"/>
    <w:rsid w:val="0047037B"/>
    <w:rsid w:val="00470D0B"/>
    <w:rsid w:val="00470D55"/>
    <w:rsid w:val="00471EE3"/>
    <w:rsid w:val="00472C6B"/>
    <w:rsid w:val="00474B54"/>
    <w:rsid w:val="00475ACD"/>
    <w:rsid w:val="00476597"/>
    <w:rsid w:val="004772FE"/>
    <w:rsid w:val="00480F7C"/>
    <w:rsid w:val="00481006"/>
    <w:rsid w:val="00481019"/>
    <w:rsid w:val="004812E2"/>
    <w:rsid w:val="004813AD"/>
    <w:rsid w:val="00481E6D"/>
    <w:rsid w:val="00482152"/>
    <w:rsid w:val="00483695"/>
    <w:rsid w:val="004839EB"/>
    <w:rsid w:val="0048493C"/>
    <w:rsid w:val="004859D6"/>
    <w:rsid w:val="004868A5"/>
    <w:rsid w:val="00486E24"/>
    <w:rsid w:val="00486EE1"/>
    <w:rsid w:val="004874BE"/>
    <w:rsid w:val="004876C4"/>
    <w:rsid w:val="004877D2"/>
    <w:rsid w:val="004879F4"/>
    <w:rsid w:val="0049131F"/>
    <w:rsid w:val="00491CF4"/>
    <w:rsid w:val="00492353"/>
    <w:rsid w:val="00492709"/>
    <w:rsid w:val="0049366B"/>
    <w:rsid w:val="0049368C"/>
    <w:rsid w:val="0049472C"/>
    <w:rsid w:val="0049563F"/>
    <w:rsid w:val="004959A2"/>
    <w:rsid w:val="00495B71"/>
    <w:rsid w:val="00495CF4"/>
    <w:rsid w:val="00497600"/>
    <w:rsid w:val="00497C2B"/>
    <w:rsid w:val="004A10A4"/>
    <w:rsid w:val="004A155B"/>
    <w:rsid w:val="004A3A99"/>
    <w:rsid w:val="004A3F65"/>
    <w:rsid w:val="004A429A"/>
    <w:rsid w:val="004A4440"/>
    <w:rsid w:val="004A4975"/>
    <w:rsid w:val="004A497C"/>
    <w:rsid w:val="004A5D5D"/>
    <w:rsid w:val="004A6B5D"/>
    <w:rsid w:val="004A6EAC"/>
    <w:rsid w:val="004A721C"/>
    <w:rsid w:val="004B02FB"/>
    <w:rsid w:val="004B09BE"/>
    <w:rsid w:val="004B09C8"/>
    <w:rsid w:val="004B0C94"/>
    <w:rsid w:val="004B1412"/>
    <w:rsid w:val="004B1745"/>
    <w:rsid w:val="004B19C0"/>
    <w:rsid w:val="004B30CA"/>
    <w:rsid w:val="004B327D"/>
    <w:rsid w:val="004B33CB"/>
    <w:rsid w:val="004B3FB6"/>
    <w:rsid w:val="004B57DB"/>
    <w:rsid w:val="004C01BA"/>
    <w:rsid w:val="004C0E4A"/>
    <w:rsid w:val="004C2375"/>
    <w:rsid w:val="004C3259"/>
    <w:rsid w:val="004C381F"/>
    <w:rsid w:val="004C382D"/>
    <w:rsid w:val="004C38E7"/>
    <w:rsid w:val="004C397A"/>
    <w:rsid w:val="004C3B17"/>
    <w:rsid w:val="004C4935"/>
    <w:rsid w:val="004C50CE"/>
    <w:rsid w:val="004C5928"/>
    <w:rsid w:val="004C5E51"/>
    <w:rsid w:val="004C664B"/>
    <w:rsid w:val="004C6AEF"/>
    <w:rsid w:val="004C7DEB"/>
    <w:rsid w:val="004D011B"/>
    <w:rsid w:val="004D12E4"/>
    <w:rsid w:val="004D1552"/>
    <w:rsid w:val="004D24CC"/>
    <w:rsid w:val="004D2EB0"/>
    <w:rsid w:val="004D31F0"/>
    <w:rsid w:val="004D3506"/>
    <w:rsid w:val="004D4C53"/>
    <w:rsid w:val="004D510F"/>
    <w:rsid w:val="004E022E"/>
    <w:rsid w:val="004E0F28"/>
    <w:rsid w:val="004E2179"/>
    <w:rsid w:val="004E3211"/>
    <w:rsid w:val="004E35FF"/>
    <w:rsid w:val="004E45CF"/>
    <w:rsid w:val="004E51A4"/>
    <w:rsid w:val="004E64FC"/>
    <w:rsid w:val="004E68B5"/>
    <w:rsid w:val="004E7D76"/>
    <w:rsid w:val="004F06C1"/>
    <w:rsid w:val="004F08CA"/>
    <w:rsid w:val="004F0F8A"/>
    <w:rsid w:val="004F1B35"/>
    <w:rsid w:val="004F2CBD"/>
    <w:rsid w:val="004F2E09"/>
    <w:rsid w:val="004F37E0"/>
    <w:rsid w:val="004F39F6"/>
    <w:rsid w:val="004F46D9"/>
    <w:rsid w:val="004F4BB1"/>
    <w:rsid w:val="004F63E9"/>
    <w:rsid w:val="004F74E1"/>
    <w:rsid w:val="004F78FE"/>
    <w:rsid w:val="0050128A"/>
    <w:rsid w:val="0050349E"/>
    <w:rsid w:val="0050399A"/>
    <w:rsid w:val="00504856"/>
    <w:rsid w:val="00504B8E"/>
    <w:rsid w:val="00504BF6"/>
    <w:rsid w:val="00504FE0"/>
    <w:rsid w:val="00510772"/>
    <w:rsid w:val="00511EB8"/>
    <w:rsid w:val="005126D1"/>
    <w:rsid w:val="00512E9E"/>
    <w:rsid w:val="005139A4"/>
    <w:rsid w:val="0051437B"/>
    <w:rsid w:val="005158E3"/>
    <w:rsid w:val="00516C30"/>
    <w:rsid w:val="005178DC"/>
    <w:rsid w:val="00520568"/>
    <w:rsid w:val="00521D2A"/>
    <w:rsid w:val="00524FDE"/>
    <w:rsid w:val="0052645F"/>
    <w:rsid w:val="00526E7A"/>
    <w:rsid w:val="00527704"/>
    <w:rsid w:val="00527D19"/>
    <w:rsid w:val="0053060B"/>
    <w:rsid w:val="005307EB"/>
    <w:rsid w:val="00530911"/>
    <w:rsid w:val="00530BA9"/>
    <w:rsid w:val="00533169"/>
    <w:rsid w:val="00533389"/>
    <w:rsid w:val="005334AA"/>
    <w:rsid w:val="00533E0E"/>
    <w:rsid w:val="00535DAC"/>
    <w:rsid w:val="00536125"/>
    <w:rsid w:val="005361ED"/>
    <w:rsid w:val="00537962"/>
    <w:rsid w:val="005430ED"/>
    <w:rsid w:val="005431D9"/>
    <w:rsid w:val="00543203"/>
    <w:rsid w:val="0054557B"/>
    <w:rsid w:val="00547165"/>
    <w:rsid w:val="0054789A"/>
    <w:rsid w:val="005478ED"/>
    <w:rsid w:val="00547DD7"/>
    <w:rsid w:val="00550AD9"/>
    <w:rsid w:val="00551B7D"/>
    <w:rsid w:val="0055273F"/>
    <w:rsid w:val="0055375D"/>
    <w:rsid w:val="005537E0"/>
    <w:rsid w:val="005545AC"/>
    <w:rsid w:val="00554891"/>
    <w:rsid w:val="00555484"/>
    <w:rsid w:val="00563686"/>
    <w:rsid w:val="00563AD4"/>
    <w:rsid w:val="00563CD6"/>
    <w:rsid w:val="00563F5B"/>
    <w:rsid w:val="00564FC7"/>
    <w:rsid w:val="00565C98"/>
    <w:rsid w:val="0056707C"/>
    <w:rsid w:val="005679AC"/>
    <w:rsid w:val="00567ACC"/>
    <w:rsid w:val="005701AC"/>
    <w:rsid w:val="0057099A"/>
    <w:rsid w:val="00572848"/>
    <w:rsid w:val="00573E80"/>
    <w:rsid w:val="005747C2"/>
    <w:rsid w:val="00574C93"/>
    <w:rsid w:val="005758F1"/>
    <w:rsid w:val="00575E6F"/>
    <w:rsid w:val="005768E2"/>
    <w:rsid w:val="005779D8"/>
    <w:rsid w:val="00577BBE"/>
    <w:rsid w:val="00577C21"/>
    <w:rsid w:val="005810F8"/>
    <w:rsid w:val="00581F74"/>
    <w:rsid w:val="00582DD2"/>
    <w:rsid w:val="00583848"/>
    <w:rsid w:val="00583DCA"/>
    <w:rsid w:val="00585182"/>
    <w:rsid w:val="005851C8"/>
    <w:rsid w:val="00585214"/>
    <w:rsid w:val="00585E7B"/>
    <w:rsid w:val="00586082"/>
    <w:rsid w:val="005866F3"/>
    <w:rsid w:val="005906D7"/>
    <w:rsid w:val="005911B5"/>
    <w:rsid w:val="005913E2"/>
    <w:rsid w:val="0059284E"/>
    <w:rsid w:val="00592E11"/>
    <w:rsid w:val="0059300B"/>
    <w:rsid w:val="00593451"/>
    <w:rsid w:val="0059376E"/>
    <w:rsid w:val="00594264"/>
    <w:rsid w:val="005945C1"/>
    <w:rsid w:val="00595B30"/>
    <w:rsid w:val="005979C1"/>
    <w:rsid w:val="005A01D1"/>
    <w:rsid w:val="005A057F"/>
    <w:rsid w:val="005A1EA6"/>
    <w:rsid w:val="005A2C70"/>
    <w:rsid w:val="005A3164"/>
    <w:rsid w:val="005A35DE"/>
    <w:rsid w:val="005A368D"/>
    <w:rsid w:val="005A37B2"/>
    <w:rsid w:val="005A4FC3"/>
    <w:rsid w:val="005A5221"/>
    <w:rsid w:val="005A5422"/>
    <w:rsid w:val="005A6926"/>
    <w:rsid w:val="005B1545"/>
    <w:rsid w:val="005B1B18"/>
    <w:rsid w:val="005B2BEE"/>
    <w:rsid w:val="005B341C"/>
    <w:rsid w:val="005B351D"/>
    <w:rsid w:val="005B3554"/>
    <w:rsid w:val="005B4BF6"/>
    <w:rsid w:val="005B6311"/>
    <w:rsid w:val="005B6ADE"/>
    <w:rsid w:val="005C0034"/>
    <w:rsid w:val="005C0D4A"/>
    <w:rsid w:val="005C12E7"/>
    <w:rsid w:val="005C1670"/>
    <w:rsid w:val="005C1DBE"/>
    <w:rsid w:val="005C2702"/>
    <w:rsid w:val="005C2EB4"/>
    <w:rsid w:val="005C2FC2"/>
    <w:rsid w:val="005C320E"/>
    <w:rsid w:val="005C35F1"/>
    <w:rsid w:val="005C3929"/>
    <w:rsid w:val="005C474A"/>
    <w:rsid w:val="005C570B"/>
    <w:rsid w:val="005C6A9F"/>
    <w:rsid w:val="005C6C12"/>
    <w:rsid w:val="005C7632"/>
    <w:rsid w:val="005D021B"/>
    <w:rsid w:val="005D05D2"/>
    <w:rsid w:val="005D0FEA"/>
    <w:rsid w:val="005D1BFE"/>
    <w:rsid w:val="005D20C3"/>
    <w:rsid w:val="005D21EF"/>
    <w:rsid w:val="005D34F4"/>
    <w:rsid w:val="005D3D0E"/>
    <w:rsid w:val="005D4D19"/>
    <w:rsid w:val="005D5C9A"/>
    <w:rsid w:val="005D5E38"/>
    <w:rsid w:val="005D6431"/>
    <w:rsid w:val="005D6A83"/>
    <w:rsid w:val="005D6EE1"/>
    <w:rsid w:val="005D6EFA"/>
    <w:rsid w:val="005D7D9C"/>
    <w:rsid w:val="005E0150"/>
    <w:rsid w:val="005E038C"/>
    <w:rsid w:val="005E1610"/>
    <w:rsid w:val="005E5AD2"/>
    <w:rsid w:val="005E6208"/>
    <w:rsid w:val="005E6262"/>
    <w:rsid w:val="005F0C3A"/>
    <w:rsid w:val="005F1FE7"/>
    <w:rsid w:val="005F2031"/>
    <w:rsid w:val="005F24A1"/>
    <w:rsid w:val="005F29F3"/>
    <w:rsid w:val="005F3FD3"/>
    <w:rsid w:val="005F4D06"/>
    <w:rsid w:val="005F5AB5"/>
    <w:rsid w:val="005F7A86"/>
    <w:rsid w:val="00603B23"/>
    <w:rsid w:val="00606052"/>
    <w:rsid w:val="006064B7"/>
    <w:rsid w:val="006106BE"/>
    <w:rsid w:val="0061105C"/>
    <w:rsid w:val="006146EB"/>
    <w:rsid w:val="00614A49"/>
    <w:rsid w:val="00614C87"/>
    <w:rsid w:val="00615930"/>
    <w:rsid w:val="006160C0"/>
    <w:rsid w:val="00616B7A"/>
    <w:rsid w:val="006170A0"/>
    <w:rsid w:val="006175C6"/>
    <w:rsid w:val="00617DE3"/>
    <w:rsid w:val="0062067B"/>
    <w:rsid w:val="006215F3"/>
    <w:rsid w:val="00622BD8"/>
    <w:rsid w:val="00624F35"/>
    <w:rsid w:val="006252D6"/>
    <w:rsid w:val="00625BC3"/>
    <w:rsid w:val="00626869"/>
    <w:rsid w:val="006271C0"/>
    <w:rsid w:val="00627CBA"/>
    <w:rsid w:val="00627FE4"/>
    <w:rsid w:val="0063025A"/>
    <w:rsid w:val="006306FA"/>
    <w:rsid w:val="006319C5"/>
    <w:rsid w:val="00631CAD"/>
    <w:rsid w:val="0063267A"/>
    <w:rsid w:val="006330BC"/>
    <w:rsid w:val="00633CD7"/>
    <w:rsid w:val="00633E7D"/>
    <w:rsid w:val="00634EA4"/>
    <w:rsid w:val="00635712"/>
    <w:rsid w:val="00635F05"/>
    <w:rsid w:val="00636D93"/>
    <w:rsid w:val="00637157"/>
    <w:rsid w:val="0064000E"/>
    <w:rsid w:val="00640166"/>
    <w:rsid w:val="006401C0"/>
    <w:rsid w:val="0064121C"/>
    <w:rsid w:val="00641512"/>
    <w:rsid w:val="00642836"/>
    <w:rsid w:val="00643011"/>
    <w:rsid w:val="00643607"/>
    <w:rsid w:val="006441A8"/>
    <w:rsid w:val="00645DE5"/>
    <w:rsid w:val="00650855"/>
    <w:rsid w:val="006510CF"/>
    <w:rsid w:val="006512C9"/>
    <w:rsid w:val="00651615"/>
    <w:rsid w:val="00651BDB"/>
    <w:rsid w:val="00651D33"/>
    <w:rsid w:val="00652494"/>
    <w:rsid w:val="00652A1A"/>
    <w:rsid w:val="00653C12"/>
    <w:rsid w:val="006544D1"/>
    <w:rsid w:val="00656320"/>
    <w:rsid w:val="0065717E"/>
    <w:rsid w:val="00657CEB"/>
    <w:rsid w:val="00660981"/>
    <w:rsid w:val="006609C9"/>
    <w:rsid w:val="00661D17"/>
    <w:rsid w:val="00661DE4"/>
    <w:rsid w:val="006622CA"/>
    <w:rsid w:val="00662645"/>
    <w:rsid w:val="006640C1"/>
    <w:rsid w:val="006645B6"/>
    <w:rsid w:val="00664E45"/>
    <w:rsid w:val="0066504D"/>
    <w:rsid w:val="00666634"/>
    <w:rsid w:val="00667A79"/>
    <w:rsid w:val="0067099B"/>
    <w:rsid w:val="00670BAD"/>
    <w:rsid w:val="0067151B"/>
    <w:rsid w:val="00672AFF"/>
    <w:rsid w:val="006735A0"/>
    <w:rsid w:val="00673E01"/>
    <w:rsid w:val="0067437F"/>
    <w:rsid w:val="0067563B"/>
    <w:rsid w:val="006758B2"/>
    <w:rsid w:val="00676349"/>
    <w:rsid w:val="006773D3"/>
    <w:rsid w:val="00677794"/>
    <w:rsid w:val="00677CFF"/>
    <w:rsid w:val="00680B19"/>
    <w:rsid w:val="00682CCD"/>
    <w:rsid w:val="00682EC2"/>
    <w:rsid w:val="00684928"/>
    <w:rsid w:val="00686C01"/>
    <w:rsid w:val="00686FDC"/>
    <w:rsid w:val="00687864"/>
    <w:rsid w:val="0069108F"/>
    <w:rsid w:val="00695365"/>
    <w:rsid w:val="00695568"/>
    <w:rsid w:val="0069598F"/>
    <w:rsid w:val="00695A88"/>
    <w:rsid w:val="00695BA3"/>
    <w:rsid w:val="0069667A"/>
    <w:rsid w:val="00697DC0"/>
    <w:rsid w:val="006A0A03"/>
    <w:rsid w:val="006A1AB3"/>
    <w:rsid w:val="006A43FE"/>
    <w:rsid w:val="006A44A8"/>
    <w:rsid w:val="006A5CFD"/>
    <w:rsid w:val="006B0AA6"/>
    <w:rsid w:val="006B173E"/>
    <w:rsid w:val="006B1DCE"/>
    <w:rsid w:val="006B1DE9"/>
    <w:rsid w:val="006B2685"/>
    <w:rsid w:val="006B34D4"/>
    <w:rsid w:val="006B3C4D"/>
    <w:rsid w:val="006B6873"/>
    <w:rsid w:val="006B7088"/>
    <w:rsid w:val="006B7BCD"/>
    <w:rsid w:val="006C0302"/>
    <w:rsid w:val="006C04D3"/>
    <w:rsid w:val="006C065B"/>
    <w:rsid w:val="006C0DAA"/>
    <w:rsid w:val="006C1126"/>
    <w:rsid w:val="006C13C4"/>
    <w:rsid w:val="006C2B46"/>
    <w:rsid w:val="006C2DFF"/>
    <w:rsid w:val="006C30C9"/>
    <w:rsid w:val="006C3348"/>
    <w:rsid w:val="006C3B0B"/>
    <w:rsid w:val="006C4862"/>
    <w:rsid w:val="006C4DE5"/>
    <w:rsid w:val="006C6814"/>
    <w:rsid w:val="006C7149"/>
    <w:rsid w:val="006C71A0"/>
    <w:rsid w:val="006C7448"/>
    <w:rsid w:val="006C7F4A"/>
    <w:rsid w:val="006D0BB7"/>
    <w:rsid w:val="006D1062"/>
    <w:rsid w:val="006D1C0D"/>
    <w:rsid w:val="006D25ED"/>
    <w:rsid w:val="006D2A25"/>
    <w:rsid w:val="006D471F"/>
    <w:rsid w:val="006D4AD6"/>
    <w:rsid w:val="006D5A36"/>
    <w:rsid w:val="006D74C1"/>
    <w:rsid w:val="006D7BD4"/>
    <w:rsid w:val="006E0220"/>
    <w:rsid w:val="006E0EC5"/>
    <w:rsid w:val="006E3A20"/>
    <w:rsid w:val="006E4796"/>
    <w:rsid w:val="006E4F6B"/>
    <w:rsid w:val="006F251C"/>
    <w:rsid w:val="006F2FF2"/>
    <w:rsid w:val="006F5141"/>
    <w:rsid w:val="006F585E"/>
    <w:rsid w:val="006F6B1E"/>
    <w:rsid w:val="0070014F"/>
    <w:rsid w:val="00700C5F"/>
    <w:rsid w:val="00702030"/>
    <w:rsid w:val="007020FD"/>
    <w:rsid w:val="00702288"/>
    <w:rsid w:val="007026DA"/>
    <w:rsid w:val="007049BA"/>
    <w:rsid w:val="00704E12"/>
    <w:rsid w:val="00705C1F"/>
    <w:rsid w:val="00706C59"/>
    <w:rsid w:val="00707AC2"/>
    <w:rsid w:val="007107A0"/>
    <w:rsid w:val="007118E1"/>
    <w:rsid w:val="00711D15"/>
    <w:rsid w:val="007121C5"/>
    <w:rsid w:val="00713A45"/>
    <w:rsid w:val="00713AD8"/>
    <w:rsid w:val="00715E14"/>
    <w:rsid w:val="007167CA"/>
    <w:rsid w:val="0072056B"/>
    <w:rsid w:val="007205C3"/>
    <w:rsid w:val="00721AB9"/>
    <w:rsid w:val="00722E92"/>
    <w:rsid w:val="0072383E"/>
    <w:rsid w:val="007240D0"/>
    <w:rsid w:val="00726BE5"/>
    <w:rsid w:val="00727CC6"/>
    <w:rsid w:val="00730C99"/>
    <w:rsid w:val="00731130"/>
    <w:rsid w:val="00731204"/>
    <w:rsid w:val="00731EF9"/>
    <w:rsid w:val="00733314"/>
    <w:rsid w:val="00733FE9"/>
    <w:rsid w:val="00734654"/>
    <w:rsid w:val="00740B95"/>
    <w:rsid w:val="00741214"/>
    <w:rsid w:val="0074333F"/>
    <w:rsid w:val="00743402"/>
    <w:rsid w:val="00743469"/>
    <w:rsid w:val="0074395D"/>
    <w:rsid w:val="00744A98"/>
    <w:rsid w:val="00745040"/>
    <w:rsid w:val="00745676"/>
    <w:rsid w:val="007465A2"/>
    <w:rsid w:val="00746654"/>
    <w:rsid w:val="00746F67"/>
    <w:rsid w:val="00746F9E"/>
    <w:rsid w:val="0074778A"/>
    <w:rsid w:val="0075097C"/>
    <w:rsid w:val="0075104C"/>
    <w:rsid w:val="007522E2"/>
    <w:rsid w:val="00752657"/>
    <w:rsid w:val="007528F1"/>
    <w:rsid w:val="0075334A"/>
    <w:rsid w:val="0075348D"/>
    <w:rsid w:val="00753DE0"/>
    <w:rsid w:val="0075486A"/>
    <w:rsid w:val="007548D3"/>
    <w:rsid w:val="007559A0"/>
    <w:rsid w:val="00756EBB"/>
    <w:rsid w:val="007577C5"/>
    <w:rsid w:val="00757A46"/>
    <w:rsid w:val="00757B61"/>
    <w:rsid w:val="007618C8"/>
    <w:rsid w:val="00762553"/>
    <w:rsid w:val="007628DF"/>
    <w:rsid w:val="007629EE"/>
    <w:rsid w:val="00762C70"/>
    <w:rsid w:val="007636FA"/>
    <w:rsid w:val="00763737"/>
    <w:rsid w:val="00763A0F"/>
    <w:rsid w:val="00766EEE"/>
    <w:rsid w:val="00767939"/>
    <w:rsid w:val="00770A7B"/>
    <w:rsid w:val="007712B5"/>
    <w:rsid w:val="00771346"/>
    <w:rsid w:val="00771B3B"/>
    <w:rsid w:val="00774091"/>
    <w:rsid w:val="007743A5"/>
    <w:rsid w:val="00774BB7"/>
    <w:rsid w:val="0077531F"/>
    <w:rsid w:val="00775435"/>
    <w:rsid w:val="007755BE"/>
    <w:rsid w:val="00776308"/>
    <w:rsid w:val="00776367"/>
    <w:rsid w:val="0077706B"/>
    <w:rsid w:val="007822E0"/>
    <w:rsid w:val="007824B5"/>
    <w:rsid w:val="007825E6"/>
    <w:rsid w:val="00783EBD"/>
    <w:rsid w:val="007848FA"/>
    <w:rsid w:val="007860A8"/>
    <w:rsid w:val="00786309"/>
    <w:rsid w:val="00786856"/>
    <w:rsid w:val="00787996"/>
    <w:rsid w:val="00791819"/>
    <w:rsid w:val="007924FF"/>
    <w:rsid w:val="007934B7"/>
    <w:rsid w:val="00794CFE"/>
    <w:rsid w:val="00795E79"/>
    <w:rsid w:val="0079671C"/>
    <w:rsid w:val="00796BCF"/>
    <w:rsid w:val="0079708D"/>
    <w:rsid w:val="007A0C09"/>
    <w:rsid w:val="007A1695"/>
    <w:rsid w:val="007A45C0"/>
    <w:rsid w:val="007A6673"/>
    <w:rsid w:val="007A76FD"/>
    <w:rsid w:val="007A7B19"/>
    <w:rsid w:val="007B053E"/>
    <w:rsid w:val="007B0B35"/>
    <w:rsid w:val="007B0E24"/>
    <w:rsid w:val="007B2C6F"/>
    <w:rsid w:val="007B3F99"/>
    <w:rsid w:val="007B425A"/>
    <w:rsid w:val="007B46A8"/>
    <w:rsid w:val="007B4A05"/>
    <w:rsid w:val="007B4AAA"/>
    <w:rsid w:val="007B566D"/>
    <w:rsid w:val="007B59A4"/>
    <w:rsid w:val="007B7BA0"/>
    <w:rsid w:val="007C0012"/>
    <w:rsid w:val="007C0270"/>
    <w:rsid w:val="007C0943"/>
    <w:rsid w:val="007C400E"/>
    <w:rsid w:val="007C40F9"/>
    <w:rsid w:val="007C4662"/>
    <w:rsid w:val="007C4D7E"/>
    <w:rsid w:val="007C56EC"/>
    <w:rsid w:val="007C5E3F"/>
    <w:rsid w:val="007C5E9E"/>
    <w:rsid w:val="007C78FC"/>
    <w:rsid w:val="007D06AD"/>
    <w:rsid w:val="007D110A"/>
    <w:rsid w:val="007D3073"/>
    <w:rsid w:val="007D4465"/>
    <w:rsid w:val="007D564B"/>
    <w:rsid w:val="007D5676"/>
    <w:rsid w:val="007D690B"/>
    <w:rsid w:val="007D74AD"/>
    <w:rsid w:val="007E0AAA"/>
    <w:rsid w:val="007E0F1B"/>
    <w:rsid w:val="007E15A9"/>
    <w:rsid w:val="007E19E4"/>
    <w:rsid w:val="007E1A93"/>
    <w:rsid w:val="007E5383"/>
    <w:rsid w:val="007E5534"/>
    <w:rsid w:val="007E585D"/>
    <w:rsid w:val="007E6BFD"/>
    <w:rsid w:val="007F1518"/>
    <w:rsid w:val="007F1D7D"/>
    <w:rsid w:val="007F2F0B"/>
    <w:rsid w:val="007F3645"/>
    <w:rsid w:val="007F4169"/>
    <w:rsid w:val="007F4AD8"/>
    <w:rsid w:val="007F552B"/>
    <w:rsid w:val="007F5C48"/>
    <w:rsid w:val="007F6504"/>
    <w:rsid w:val="008005D0"/>
    <w:rsid w:val="008006C4"/>
    <w:rsid w:val="008016F5"/>
    <w:rsid w:val="008037CE"/>
    <w:rsid w:val="008069E7"/>
    <w:rsid w:val="00807932"/>
    <w:rsid w:val="008102C3"/>
    <w:rsid w:val="008113E2"/>
    <w:rsid w:val="0081178D"/>
    <w:rsid w:val="008129D1"/>
    <w:rsid w:val="008137C1"/>
    <w:rsid w:val="008143D3"/>
    <w:rsid w:val="00814F5D"/>
    <w:rsid w:val="0081577A"/>
    <w:rsid w:val="00816DE2"/>
    <w:rsid w:val="008208F5"/>
    <w:rsid w:val="00821F03"/>
    <w:rsid w:val="00822C8B"/>
    <w:rsid w:val="00822EB8"/>
    <w:rsid w:val="008257F5"/>
    <w:rsid w:val="008261DE"/>
    <w:rsid w:val="00826A1B"/>
    <w:rsid w:val="0082784B"/>
    <w:rsid w:val="00827AA3"/>
    <w:rsid w:val="00830602"/>
    <w:rsid w:val="00831361"/>
    <w:rsid w:val="00832619"/>
    <w:rsid w:val="00832C08"/>
    <w:rsid w:val="0083420E"/>
    <w:rsid w:val="00834511"/>
    <w:rsid w:val="00834725"/>
    <w:rsid w:val="0083494A"/>
    <w:rsid w:val="00834D0A"/>
    <w:rsid w:val="008353E8"/>
    <w:rsid w:val="00835CD6"/>
    <w:rsid w:val="00836032"/>
    <w:rsid w:val="00837E5D"/>
    <w:rsid w:val="00840333"/>
    <w:rsid w:val="0084077C"/>
    <w:rsid w:val="00841850"/>
    <w:rsid w:val="008424E1"/>
    <w:rsid w:val="00842F41"/>
    <w:rsid w:val="00843038"/>
    <w:rsid w:val="00843AAE"/>
    <w:rsid w:val="00843F5E"/>
    <w:rsid w:val="00843FEC"/>
    <w:rsid w:val="00845087"/>
    <w:rsid w:val="008450AD"/>
    <w:rsid w:val="008454BC"/>
    <w:rsid w:val="00845685"/>
    <w:rsid w:val="00845C5E"/>
    <w:rsid w:val="00850116"/>
    <w:rsid w:val="00852232"/>
    <w:rsid w:val="00853617"/>
    <w:rsid w:val="008549AA"/>
    <w:rsid w:val="00854CFE"/>
    <w:rsid w:val="00855004"/>
    <w:rsid w:val="0085763F"/>
    <w:rsid w:val="00861C8B"/>
    <w:rsid w:val="0086237B"/>
    <w:rsid w:val="008624B5"/>
    <w:rsid w:val="00864B88"/>
    <w:rsid w:val="00864DB2"/>
    <w:rsid w:val="00865312"/>
    <w:rsid w:val="008654D6"/>
    <w:rsid w:val="00866242"/>
    <w:rsid w:val="008672A9"/>
    <w:rsid w:val="00867A44"/>
    <w:rsid w:val="0087001A"/>
    <w:rsid w:val="00870438"/>
    <w:rsid w:val="008705ED"/>
    <w:rsid w:val="00870DA7"/>
    <w:rsid w:val="00870EF7"/>
    <w:rsid w:val="00871AAE"/>
    <w:rsid w:val="008729C2"/>
    <w:rsid w:val="008740B4"/>
    <w:rsid w:val="00874104"/>
    <w:rsid w:val="00874207"/>
    <w:rsid w:val="00874D5F"/>
    <w:rsid w:val="0087559E"/>
    <w:rsid w:val="008756BF"/>
    <w:rsid w:val="00875911"/>
    <w:rsid w:val="00877BDF"/>
    <w:rsid w:val="00877D59"/>
    <w:rsid w:val="0088126D"/>
    <w:rsid w:val="00881290"/>
    <w:rsid w:val="008822C1"/>
    <w:rsid w:val="00882B05"/>
    <w:rsid w:val="00882ED2"/>
    <w:rsid w:val="0088357B"/>
    <w:rsid w:val="00883EDA"/>
    <w:rsid w:val="008854BE"/>
    <w:rsid w:val="0088597D"/>
    <w:rsid w:val="008859D9"/>
    <w:rsid w:val="0089014B"/>
    <w:rsid w:val="00890B33"/>
    <w:rsid w:val="00890D31"/>
    <w:rsid w:val="0089153B"/>
    <w:rsid w:val="008928C1"/>
    <w:rsid w:val="00892D64"/>
    <w:rsid w:val="00893B47"/>
    <w:rsid w:val="00894BD9"/>
    <w:rsid w:val="008972FB"/>
    <w:rsid w:val="008975C8"/>
    <w:rsid w:val="008A0D6E"/>
    <w:rsid w:val="008A165B"/>
    <w:rsid w:val="008A1A51"/>
    <w:rsid w:val="008A3183"/>
    <w:rsid w:val="008A385E"/>
    <w:rsid w:val="008A5285"/>
    <w:rsid w:val="008A5884"/>
    <w:rsid w:val="008A6A29"/>
    <w:rsid w:val="008B001E"/>
    <w:rsid w:val="008B1083"/>
    <w:rsid w:val="008B1413"/>
    <w:rsid w:val="008B3245"/>
    <w:rsid w:val="008B4197"/>
    <w:rsid w:val="008B5925"/>
    <w:rsid w:val="008B5C1B"/>
    <w:rsid w:val="008B7DDE"/>
    <w:rsid w:val="008C0487"/>
    <w:rsid w:val="008C202C"/>
    <w:rsid w:val="008C2979"/>
    <w:rsid w:val="008C2C40"/>
    <w:rsid w:val="008C2FB5"/>
    <w:rsid w:val="008C301D"/>
    <w:rsid w:val="008C4486"/>
    <w:rsid w:val="008C545E"/>
    <w:rsid w:val="008C5805"/>
    <w:rsid w:val="008C6FED"/>
    <w:rsid w:val="008C76C9"/>
    <w:rsid w:val="008D0658"/>
    <w:rsid w:val="008D19A8"/>
    <w:rsid w:val="008D1E21"/>
    <w:rsid w:val="008D21DD"/>
    <w:rsid w:val="008D361C"/>
    <w:rsid w:val="008D3A7E"/>
    <w:rsid w:val="008D3BCF"/>
    <w:rsid w:val="008D3CEC"/>
    <w:rsid w:val="008D636F"/>
    <w:rsid w:val="008D6406"/>
    <w:rsid w:val="008D6511"/>
    <w:rsid w:val="008D74F6"/>
    <w:rsid w:val="008D7669"/>
    <w:rsid w:val="008E0100"/>
    <w:rsid w:val="008E1295"/>
    <w:rsid w:val="008E13CE"/>
    <w:rsid w:val="008E1534"/>
    <w:rsid w:val="008E1951"/>
    <w:rsid w:val="008E3CD9"/>
    <w:rsid w:val="008E6636"/>
    <w:rsid w:val="008E698A"/>
    <w:rsid w:val="008E6EF6"/>
    <w:rsid w:val="008E7054"/>
    <w:rsid w:val="008E7AFE"/>
    <w:rsid w:val="008E7B52"/>
    <w:rsid w:val="008F0955"/>
    <w:rsid w:val="008F0C88"/>
    <w:rsid w:val="008F1120"/>
    <w:rsid w:val="008F1470"/>
    <w:rsid w:val="008F1B52"/>
    <w:rsid w:val="008F2128"/>
    <w:rsid w:val="008F5928"/>
    <w:rsid w:val="008F5959"/>
    <w:rsid w:val="008F5C23"/>
    <w:rsid w:val="00900631"/>
    <w:rsid w:val="009010B3"/>
    <w:rsid w:val="00901188"/>
    <w:rsid w:val="009030A4"/>
    <w:rsid w:val="009036C6"/>
    <w:rsid w:val="00903979"/>
    <w:rsid w:val="009049E8"/>
    <w:rsid w:val="00906BC5"/>
    <w:rsid w:val="00907734"/>
    <w:rsid w:val="00911A4C"/>
    <w:rsid w:val="00911BD4"/>
    <w:rsid w:val="009127D9"/>
    <w:rsid w:val="00913FD6"/>
    <w:rsid w:val="00914A73"/>
    <w:rsid w:val="00915BBC"/>
    <w:rsid w:val="00915E3C"/>
    <w:rsid w:val="009162A1"/>
    <w:rsid w:val="00916A18"/>
    <w:rsid w:val="00920193"/>
    <w:rsid w:val="00920B3C"/>
    <w:rsid w:val="00922F8B"/>
    <w:rsid w:val="00924763"/>
    <w:rsid w:val="0092729C"/>
    <w:rsid w:val="0092738B"/>
    <w:rsid w:val="009273FE"/>
    <w:rsid w:val="00927FDA"/>
    <w:rsid w:val="00930512"/>
    <w:rsid w:val="00932055"/>
    <w:rsid w:val="00932180"/>
    <w:rsid w:val="00933236"/>
    <w:rsid w:val="00934DB2"/>
    <w:rsid w:val="00935280"/>
    <w:rsid w:val="00940350"/>
    <w:rsid w:val="00940480"/>
    <w:rsid w:val="00941428"/>
    <w:rsid w:val="009435FE"/>
    <w:rsid w:val="00944843"/>
    <w:rsid w:val="00944D06"/>
    <w:rsid w:val="0094572C"/>
    <w:rsid w:val="00945C30"/>
    <w:rsid w:val="0094783F"/>
    <w:rsid w:val="0095097D"/>
    <w:rsid w:val="00950B15"/>
    <w:rsid w:val="009514BA"/>
    <w:rsid w:val="00952D67"/>
    <w:rsid w:val="00953103"/>
    <w:rsid w:val="00953A50"/>
    <w:rsid w:val="00955E12"/>
    <w:rsid w:val="00957918"/>
    <w:rsid w:val="009602DE"/>
    <w:rsid w:val="009621A8"/>
    <w:rsid w:val="00962FD5"/>
    <w:rsid w:val="00963247"/>
    <w:rsid w:val="00963F0E"/>
    <w:rsid w:val="0096499B"/>
    <w:rsid w:val="00964A27"/>
    <w:rsid w:val="00964B12"/>
    <w:rsid w:val="00964FDD"/>
    <w:rsid w:val="00965040"/>
    <w:rsid w:val="00966238"/>
    <w:rsid w:val="0096650F"/>
    <w:rsid w:val="00966A53"/>
    <w:rsid w:val="00966FE6"/>
    <w:rsid w:val="00967276"/>
    <w:rsid w:val="009677A6"/>
    <w:rsid w:val="00967A27"/>
    <w:rsid w:val="00967E26"/>
    <w:rsid w:val="00970466"/>
    <w:rsid w:val="0097083B"/>
    <w:rsid w:val="009721FF"/>
    <w:rsid w:val="00973153"/>
    <w:rsid w:val="00973199"/>
    <w:rsid w:val="00973A88"/>
    <w:rsid w:val="009755FF"/>
    <w:rsid w:val="00975C16"/>
    <w:rsid w:val="00976178"/>
    <w:rsid w:val="00976187"/>
    <w:rsid w:val="009764BD"/>
    <w:rsid w:val="00980DC1"/>
    <w:rsid w:val="00981205"/>
    <w:rsid w:val="009826B6"/>
    <w:rsid w:val="009826B9"/>
    <w:rsid w:val="009829BE"/>
    <w:rsid w:val="00982FCC"/>
    <w:rsid w:val="00983A9A"/>
    <w:rsid w:val="00984634"/>
    <w:rsid w:val="00985055"/>
    <w:rsid w:val="009853CE"/>
    <w:rsid w:val="0098578F"/>
    <w:rsid w:val="00985C1B"/>
    <w:rsid w:val="00985CA6"/>
    <w:rsid w:val="00986394"/>
    <w:rsid w:val="00986C27"/>
    <w:rsid w:val="00986C91"/>
    <w:rsid w:val="00987D06"/>
    <w:rsid w:val="0099129A"/>
    <w:rsid w:val="00991572"/>
    <w:rsid w:val="00991A06"/>
    <w:rsid w:val="00993295"/>
    <w:rsid w:val="009934DD"/>
    <w:rsid w:val="0099358B"/>
    <w:rsid w:val="00993D7C"/>
    <w:rsid w:val="00994163"/>
    <w:rsid w:val="0099462F"/>
    <w:rsid w:val="00994B1B"/>
    <w:rsid w:val="00995547"/>
    <w:rsid w:val="00996A67"/>
    <w:rsid w:val="00996D51"/>
    <w:rsid w:val="00997065"/>
    <w:rsid w:val="0099715D"/>
    <w:rsid w:val="009974B8"/>
    <w:rsid w:val="009A012C"/>
    <w:rsid w:val="009A0A05"/>
    <w:rsid w:val="009A0E12"/>
    <w:rsid w:val="009A1292"/>
    <w:rsid w:val="009A1693"/>
    <w:rsid w:val="009A1FE9"/>
    <w:rsid w:val="009A21DB"/>
    <w:rsid w:val="009A23BB"/>
    <w:rsid w:val="009A31AB"/>
    <w:rsid w:val="009A3BAC"/>
    <w:rsid w:val="009A5BAF"/>
    <w:rsid w:val="009A65B8"/>
    <w:rsid w:val="009A7296"/>
    <w:rsid w:val="009B0931"/>
    <w:rsid w:val="009B1631"/>
    <w:rsid w:val="009B1634"/>
    <w:rsid w:val="009B1945"/>
    <w:rsid w:val="009B1FB5"/>
    <w:rsid w:val="009B2159"/>
    <w:rsid w:val="009B35DD"/>
    <w:rsid w:val="009B3AF6"/>
    <w:rsid w:val="009B3D0D"/>
    <w:rsid w:val="009B4BE6"/>
    <w:rsid w:val="009B4F4D"/>
    <w:rsid w:val="009B5338"/>
    <w:rsid w:val="009B568C"/>
    <w:rsid w:val="009B568F"/>
    <w:rsid w:val="009B67B4"/>
    <w:rsid w:val="009B6B71"/>
    <w:rsid w:val="009B72CB"/>
    <w:rsid w:val="009B7C76"/>
    <w:rsid w:val="009C09CB"/>
    <w:rsid w:val="009C2052"/>
    <w:rsid w:val="009C2471"/>
    <w:rsid w:val="009C2FB6"/>
    <w:rsid w:val="009C4266"/>
    <w:rsid w:val="009C4BE9"/>
    <w:rsid w:val="009C5DE3"/>
    <w:rsid w:val="009C6765"/>
    <w:rsid w:val="009C7D0C"/>
    <w:rsid w:val="009D1823"/>
    <w:rsid w:val="009D1A8D"/>
    <w:rsid w:val="009D1B91"/>
    <w:rsid w:val="009D1CC4"/>
    <w:rsid w:val="009D2A0E"/>
    <w:rsid w:val="009D36AE"/>
    <w:rsid w:val="009D3700"/>
    <w:rsid w:val="009D3DD9"/>
    <w:rsid w:val="009D5952"/>
    <w:rsid w:val="009D6581"/>
    <w:rsid w:val="009D680D"/>
    <w:rsid w:val="009E022B"/>
    <w:rsid w:val="009E1A2F"/>
    <w:rsid w:val="009E1BA4"/>
    <w:rsid w:val="009E242B"/>
    <w:rsid w:val="009E25FF"/>
    <w:rsid w:val="009E367E"/>
    <w:rsid w:val="009E388A"/>
    <w:rsid w:val="009E4727"/>
    <w:rsid w:val="009E4FAB"/>
    <w:rsid w:val="009E5821"/>
    <w:rsid w:val="009E5BEC"/>
    <w:rsid w:val="009E6A66"/>
    <w:rsid w:val="009E6CC1"/>
    <w:rsid w:val="009E7500"/>
    <w:rsid w:val="009E7838"/>
    <w:rsid w:val="009F056F"/>
    <w:rsid w:val="009F1396"/>
    <w:rsid w:val="009F187F"/>
    <w:rsid w:val="009F3260"/>
    <w:rsid w:val="009F517E"/>
    <w:rsid w:val="009F527F"/>
    <w:rsid w:val="009F611A"/>
    <w:rsid w:val="009F7B4D"/>
    <w:rsid w:val="00A005ED"/>
    <w:rsid w:val="00A0065D"/>
    <w:rsid w:val="00A011E6"/>
    <w:rsid w:val="00A01AC1"/>
    <w:rsid w:val="00A01EB9"/>
    <w:rsid w:val="00A01FAD"/>
    <w:rsid w:val="00A02E01"/>
    <w:rsid w:val="00A036BD"/>
    <w:rsid w:val="00A03FEF"/>
    <w:rsid w:val="00A0514F"/>
    <w:rsid w:val="00A05E95"/>
    <w:rsid w:val="00A062BC"/>
    <w:rsid w:val="00A10F95"/>
    <w:rsid w:val="00A1187F"/>
    <w:rsid w:val="00A124A4"/>
    <w:rsid w:val="00A1253C"/>
    <w:rsid w:val="00A13227"/>
    <w:rsid w:val="00A13A83"/>
    <w:rsid w:val="00A14159"/>
    <w:rsid w:val="00A150C5"/>
    <w:rsid w:val="00A1548A"/>
    <w:rsid w:val="00A15AA8"/>
    <w:rsid w:val="00A175E4"/>
    <w:rsid w:val="00A17603"/>
    <w:rsid w:val="00A20451"/>
    <w:rsid w:val="00A20775"/>
    <w:rsid w:val="00A2080B"/>
    <w:rsid w:val="00A2095F"/>
    <w:rsid w:val="00A20C40"/>
    <w:rsid w:val="00A216D1"/>
    <w:rsid w:val="00A2262A"/>
    <w:rsid w:val="00A22776"/>
    <w:rsid w:val="00A23618"/>
    <w:rsid w:val="00A23624"/>
    <w:rsid w:val="00A24B70"/>
    <w:rsid w:val="00A303D5"/>
    <w:rsid w:val="00A30880"/>
    <w:rsid w:val="00A310BB"/>
    <w:rsid w:val="00A314E3"/>
    <w:rsid w:val="00A3176E"/>
    <w:rsid w:val="00A322A8"/>
    <w:rsid w:val="00A3313B"/>
    <w:rsid w:val="00A35064"/>
    <w:rsid w:val="00A35229"/>
    <w:rsid w:val="00A353BD"/>
    <w:rsid w:val="00A35B67"/>
    <w:rsid w:val="00A361C4"/>
    <w:rsid w:val="00A36913"/>
    <w:rsid w:val="00A37812"/>
    <w:rsid w:val="00A40F17"/>
    <w:rsid w:val="00A41426"/>
    <w:rsid w:val="00A4169C"/>
    <w:rsid w:val="00A41E3B"/>
    <w:rsid w:val="00A4234C"/>
    <w:rsid w:val="00A42F6A"/>
    <w:rsid w:val="00A441FB"/>
    <w:rsid w:val="00A447FE"/>
    <w:rsid w:val="00A44B7D"/>
    <w:rsid w:val="00A44CFA"/>
    <w:rsid w:val="00A45688"/>
    <w:rsid w:val="00A45A26"/>
    <w:rsid w:val="00A46027"/>
    <w:rsid w:val="00A468A9"/>
    <w:rsid w:val="00A46A8C"/>
    <w:rsid w:val="00A47CB3"/>
    <w:rsid w:val="00A51F2B"/>
    <w:rsid w:val="00A52E60"/>
    <w:rsid w:val="00A5312E"/>
    <w:rsid w:val="00A53427"/>
    <w:rsid w:val="00A54187"/>
    <w:rsid w:val="00A5421A"/>
    <w:rsid w:val="00A5451E"/>
    <w:rsid w:val="00A57C34"/>
    <w:rsid w:val="00A603CD"/>
    <w:rsid w:val="00A62F25"/>
    <w:rsid w:val="00A636FE"/>
    <w:rsid w:val="00A63A73"/>
    <w:rsid w:val="00A64640"/>
    <w:rsid w:val="00A64E61"/>
    <w:rsid w:val="00A6516C"/>
    <w:rsid w:val="00A65DB1"/>
    <w:rsid w:val="00A66824"/>
    <w:rsid w:val="00A67AA5"/>
    <w:rsid w:val="00A70D42"/>
    <w:rsid w:val="00A71BB5"/>
    <w:rsid w:val="00A72105"/>
    <w:rsid w:val="00A724D1"/>
    <w:rsid w:val="00A73092"/>
    <w:rsid w:val="00A757C2"/>
    <w:rsid w:val="00A770D0"/>
    <w:rsid w:val="00A77242"/>
    <w:rsid w:val="00A7759D"/>
    <w:rsid w:val="00A80267"/>
    <w:rsid w:val="00A81A0E"/>
    <w:rsid w:val="00A83A0E"/>
    <w:rsid w:val="00A83C8A"/>
    <w:rsid w:val="00A849C2"/>
    <w:rsid w:val="00A85D60"/>
    <w:rsid w:val="00A90555"/>
    <w:rsid w:val="00A90EE1"/>
    <w:rsid w:val="00A91B28"/>
    <w:rsid w:val="00A91C04"/>
    <w:rsid w:val="00A92A05"/>
    <w:rsid w:val="00A92F7A"/>
    <w:rsid w:val="00A938A4"/>
    <w:rsid w:val="00A93D3F"/>
    <w:rsid w:val="00A950F5"/>
    <w:rsid w:val="00A95C3E"/>
    <w:rsid w:val="00A96123"/>
    <w:rsid w:val="00A97CDF"/>
    <w:rsid w:val="00A97EAE"/>
    <w:rsid w:val="00A97ECC"/>
    <w:rsid w:val="00AA0958"/>
    <w:rsid w:val="00AA1DD6"/>
    <w:rsid w:val="00AA1F72"/>
    <w:rsid w:val="00AA201C"/>
    <w:rsid w:val="00AA3C73"/>
    <w:rsid w:val="00AA4847"/>
    <w:rsid w:val="00AA4AD1"/>
    <w:rsid w:val="00AA5151"/>
    <w:rsid w:val="00AA52AD"/>
    <w:rsid w:val="00AA57DF"/>
    <w:rsid w:val="00AA58C4"/>
    <w:rsid w:val="00AA6D58"/>
    <w:rsid w:val="00AA76F8"/>
    <w:rsid w:val="00AB055D"/>
    <w:rsid w:val="00AB064B"/>
    <w:rsid w:val="00AB0A91"/>
    <w:rsid w:val="00AB0BC9"/>
    <w:rsid w:val="00AB1A24"/>
    <w:rsid w:val="00AB3198"/>
    <w:rsid w:val="00AB4CE6"/>
    <w:rsid w:val="00AB574A"/>
    <w:rsid w:val="00AB60D2"/>
    <w:rsid w:val="00AB7481"/>
    <w:rsid w:val="00AB7AFB"/>
    <w:rsid w:val="00AC0139"/>
    <w:rsid w:val="00AC0724"/>
    <w:rsid w:val="00AC1D5A"/>
    <w:rsid w:val="00AC1E5B"/>
    <w:rsid w:val="00AC2387"/>
    <w:rsid w:val="00AC48E0"/>
    <w:rsid w:val="00AC4E3E"/>
    <w:rsid w:val="00AC73DB"/>
    <w:rsid w:val="00AD0065"/>
    <w:rsid w:val="00AD0153"/>
    <w:rsid w:val="00AD0194"/>
    <w:rsid w:val="00AD0AD5"/>
    <w:rsid w:val="00AD0F36"/>
    <w:rsid w:val="00AD1337"/>
    <w:rsid w:val="00AD2600"/>
    <w:rsid w:val="00AD2DCD"/>
    <w:rsid w:val="00AD3718"/>
    <w:rsid w:val="00AD46D5"/>
    <w:rsid w:val="00AD48F7"/>
    <w:rsid w:val="00AD66BA"/>
    <w:rsid w:val="00AD6B2C"/>
    <w:rsid w:val="00AD74C0"/>
    <w:rsid w:val="00AE09B5"/>
    <w:rsid w:val="00AE1291"/>
    <w:rsid w:val="00AE1A97"/>
    <w:rsid w:val="00AE39A6"/>
    <w:rsid w:val="00AE4992"/>
    <w:rsid w:val="00AE5982"/>
    <w:rsid w:val="00AF0EBE"/>
    <w:rsid w:val="00AF13C0"/>
    <w:rsid w:val="00AF1B95"/>
    <w:rsid w:val="00AF1DDF"/>
    <w:rsid w:val="00AF27AA"/>
    <w:rsid w:val="00AF3141"/>
    <w:rsid w:val="00AF4C63"/>
    <w:rsid w:val="00AF5C4E"/>
    <w:rsid w:val="00AF61DF"/>
    <w:rsid w:val="00AF6ED4"/>
    <w:rsid w:val="00B00BC2"/>
    <w:rsid w:val="00B00C24"/>
    <w:rsid w:val="00B0183E"/>
    <w:rsid w:val="00B0248C"/>
    <w:rsid w:val="00B036E8"/>
    <w:rsid w:val="00B04549"/>
    <w:rsid w:val="00B04B12"/>
    <w:rsid w:val="00B04E10"/>
    <w:rsid w:val="00B052A4"/>
    <w:rsid w:val="00B0549F"/>
    <w:rsid w:val="00B054CC"/>
    <w:rsid w:val="00B05D0F"/>
    <w:rsid w:val="00B061A7"/>
    <w:rsid w:val="00B06CA8"/>
    <w:rsid w:val="00B07D89"/>
    <w:rsid w:val="00B10367"/>
    <w:rsid w:val="00B11ED3"/>
    <w:rsid w:val="00B132E9"/>
    <w:rsid w:val="00B13A89"/>
    <w:rsid w:val="00B143FC"/>
    <w:rsid w:val="00B148D2"/>
    <w:rsid w:val="00B14E87"/>
    <w:rsid w:val="00B1580C"/>
    <w:rsid w:val="00B16BC5"/>
    <w:rsid w:val="00B17D09"/>
    <w:rsid w:val="00B20CA4"/>
    <w:rsid w:val="00B226AF"/>
    <w:rsid w:val="00B22829"/>
    <w:rsid w:val="00B22F32"/>
    <w:rsid w:val="00B23ABC"/>
    <w:rsid w:val="00B2449B"/>
    <w:rsid w:val="00B24551"/>
    <w:rsid w:val="00B255AC"/>
    <w:rsid w:val="00B2569E"/>
    <w:rsid w:val="00B26030"/>
    <w:rsid w:val="00B27DDC"/>
    <w:rsid w:val="00B30A7A"/>
    <w:rsid w:val="00B312E8"/>
    <w:rsid w:val="00B31A07"/>
    <w:rsid w:val="00B31D8A"/>
    <w:rsid w:val="00B31F7C"/>
    <w:rsid w:val="00B33489"/>
    <w:rsid w:val="00B33B9B"/>
    <w:rsid w:val="00B344AE"/>
    <w:rsid w:val="00B4043E"/>
    <w:rsid w:val="00B408C0"/>
    <w:rsid w:val="00B40E21"/>
    <w:rsid w:val="00B428CD"/>
    <w:rsid w:val="00B42A09"/>
    <w:rsid w:val="00B4399B"/>
    <w:rsid w:val="00B43F5A"/>
    <w:rsid w:val="00B4482B"/>
    <w:rsid w:val="00B45455"/>
    <w:rsid w:val="00B4557D"/>
    <w:rsid w:val="00B4593F"/>
    <w:rsid w:val="00B45BBE"/>
    <w:rsid w:val="00B504C4"/>
    <w:rsid w:val="00B50B17"/>
    <w:rsid w:val="00B514EE"/>
    <w:rsid w:val="00B5264B"/>
    <w:rsid w:val="00B54554"/>
    <w:rsid w:val="00B60736"/>
    <w:rsid w:val="00B60CFD"/>
    <w:rsid w:val="00B60E0B"/>
    <w:rsid w:val="00B62868"/>
    <w:rsid w:val="00B62DDB"/>
    <w:rsid w:val="00B62E7E"/>
    <w:rsid w:val="00B632DE"/>
    <w:rsid w:val="00B6358F"/>
    <w:rsid w:val="00B637BC"/>
    <w:rsid w:val="00B637C4"/>
    <w:rsid w:val="00B65B14"/>
    <w:rsid w:val="00B6680A"/>
    <w:rsid w:val="00B67164"/>
    <w:rsid w:val="00B67AC6"/>
    <w:rsid w:val="00B67E83"/>
    <w:rsid w:val="00B67E8A"/>
    <w:rsid w:val="00B71060"/>
    <w:rsid w:val="00B711C4"/>
    <w:rsid w:val="00B712FC"/>
    <w:rsid w:val="00B71359"/>
    <w:rsid w:val="00B72785"/>
    <w:rsid w:val="00B73E30"/>
    <w:rsid w:val="00B74F0F"/>
    <w:rsid w:val="00B771D6"/>
    <w:rsid w:val="00B7775D"/>
    <w:rsid w:val="00B80B89"/>
    <w:rsid w:val="00B80F84"/>
    <w:rsid w:val="00B8105E"/>
    <w:rsid w:val="00B819F9"/>
    <w:rsid w:val="00B8283C"/>
    <w:rsid w:val="00B85593"/>
    <w:rsid w:val="00B85F74"/>
    <w:rsid w:val="00B8617D"/>
    <w:rsid w:val="00B86F9E"/>
    <w:rsid w:val="00B8789D"/>
    <w:rsid w:val="00B903B3"/>
    <w:rsid w:val="00B90C51"/>
    <w:rsid w:val="00B92636"/>
    <w:rsid w:val="00B935DB"/>
    <w:rsid w:val="00B9427C"/>
    <w:rsid w:val="00B94466"/>
    <w:rsid w:val="00B9448D"/>
    <w:rsid w:val="00B95850"/>
    <w:rsid w:val="00B9698C"/>
    <w:rsid w:val="00B969A9"/>
    <w:rsid w:val="00B9782C"/>
    <w:rsid w:val="00BA1411"/>
    <w:rsid w:val="00BA2D3F"/>
    <w:rsid w:val="00BA38F6"/>
    <w:rsid w:val="00BA3A87"/>
    <w:rsid w:val="00BA6002"/>
    <w:rsid w:val="00BA6571"/>
    <w:rsid w:val="00BA694E"/>
    <w:rsid w:val="00BB0CB2"/>
    <w:rsid w:val="00BB12BD"/>
    <w:rsid w:val="00BB16EE"/>
    <w:rsid w:val="00BB25EE"/>
    <w:rsid w:val="00BB30E0"/>
    <w:rsid w:val="00BB36C4"/>
    <w:rsid w:val="00BB4B01"/>
    <w:rsid w:val="00BB4FB7"/>
    <w:rsid w:val="00BB5679"/>
    <w:rsid w:val="00BB7103"/>
    <w:rsid w:val="00BB7497"/>
    <w:rsid w:val="00BB760C"/>
    <w:rsid w:val="00BB7ADA"/>
    <w:rsid w:val="00BB7E0A"/>
    <w:rsid w:val="00BC01C6"/>
    <w:rsid w:val="00BC0260"/>
    <w:rsid w:val="00BC071C"/>
    <w:rsid w:val="00BC1004"/>
    <w:rsid w:val="00BC1DBE"/>
    <w:rsid w:val="00BC3165"/>
    <w:rsid w:val="00BC4BB9"/>
    <w:rsid w:val="00BC4E29"/>
    <w:rsid w:val="00BC5B1D"/>
    <w:rsid w:val="00BC769E"/>
    <w:rsid w:val="00BC7937"/>
    <w:rsid w:val="00BD07D0"/>
    <w:rsid w:val="00BD155B"/>
    <w:rsid w:val="00BD2196"/>
    <w:rsid w:val="00BD24AE"/>
    <w:rsid w:val="00BD25C3"/>
    <w:rsid w:val="00BD2B5F"/>
    <w:rsid w:val="00BD401E"/>
    <w:rsid w:val="00BD4CB8"/>
    <w:rsid w:val="00BD5FA7"/>
    <w:rsid w:val="00BD640B"/>
    <w:rsid w:val="00BD6CDF"/>
    <w:rsid w:val="00BD6FAE"/>
    <w:rsid w:val="00BD721C"/>
    <w:rsid w:val="00BD78B2"/>
    <w:rsid w:val="00BD7991"/>
    <w:rsid w:val="00BE0951"/>
    <w:rsid w:val="00BE0B82"/>
    <w:rsid w:val="00BE0D4A"/>
    <w:rsid w:val="00BE11C9"/>
    <w:rsid w:val="00BE11E3"/>
    <w:rsid w:val="00BE15A2"/>
    <w:rsid w:val="00BE1E53"/>
    <w:rsid w:val="00BE398A"/>
    <w:rsid w:val="00BE4A85"/>
    <w:rsid w:val="00BE4DD4"/>
    <w:rsid w:val="00BE51CF"/>
    <w:rsid w:val="00BE5738"/>
    <w:rsid w:val="00BE5BD9"/>
    <w:rsid w:val="00BE64EC"/>
    <w:rsid w:val="00BE6D19"/>
    <w:rsid w:val="00BE7026"/>
    <w:rsid w:val="00BE7830"/>
    <w:rsid w:val="00BE7F5E"/>
    <w:rsid w:val="00BF0EDF"/>
    <w:rsid w:val="00BF1052"/>
    <w:rsid w:val="00BF1D9C"/>
    <w:rsid w:val="00BF2878"/>
    <w:rsid w:val="00BF4451"/>
    <w:rsid w:val="00BF4D1E"/>
    <w:rsid w:val="00BF60F2"/>
    <w:rsid w:val="00BF68FB"/>
    <w:rsid w:val="00BF7A38"/>
    <w:rsid w:val="00BF7D6A"/>
    <w:rsid w:val="00C00A14"/>
    <w:rsid w:val="00C01E06"/>
    <w:rsid w:val="00C02A86"/>
    <w:rsid w:val="00C0302C"/>
    <w:rsid w:val="00C031FC"/>
    <w:rsid w:val="00C041C8"/>
    <w:rsid w:val="00C047AD"/>
    <w:rsid w:val="00C04B54"/>
    <w:rsid w:val="00C063A0"/>
    <w:rsid w:val="00C06B76"/>
    <w:rsid w:val="00C06B97"/>
    <w:rsid w:val="00C07218"/>
    <w:rsid w:val="00C07B29"/>
    <w:rsid w:val="00C07DFD"/>
    <w:rsid w:val="00C10445"/>
    <w:rsid w:val="00C12173"/>
    <w:rsid w:val="00C12DB3"/>
    <w:rsid w:val="00C13F98"/>
    <w:rsid w:val="00C14552"/>
    <w:rsid w:val="00C15C4B"/>
    <w:rsid w:val="00C1694D"/>
    <w:rsid w:val="00C17EA8"/>
    <w:rsid w:val="00C20B9E"/>
    <w:rsid w:val="00C211FF"/>
    <w:rsid w:val="00C21200"/>
    <w:rsid w:val="00C212AE"/>
    <w:rsid w:val="00C213B6"/>
    <w:rsid w:val="00C215D8"/>
    <w:rsid w:val="00C223AB"/>
    <w:rsid w:val="00C226BE"/>
    <w:rsid w:val="00C228F5"/>
    <w:rsid w:val="00C23CE7"/>
    <w:rsid w:val="00C23EAA"/>
    <w:rsid w:val="00C24592"/>
    <w:rsid w:val="00C24623"/>
    <w:rsid w:val="00C247DB"/>
    <w:rsid w:val="00C25DC3"/>
    <w:rsid w:val="00C262A8"/>
    <w:rsid w:val="00C266AA"/>
    <w:rsid w:val="00C26DA9"/>
    <w:rsid w:val="00C3021C"/>
    <w:rsid w:val="00C3046F"/>
    <w:rsid w:val="00C30482"/>
    <w:rsid w:val="00C32DCB"/>
    <w:rsid w:val="00C33038"/>
    <w:rsid w:val="00C3491B"/>
    <w:rsid w:val="00C34DAF"/>
    <w:rsid w:val="00C370B6"/>
    <w:rsid w:val="00C37348"/>
    <w:rsid w:val="00C37961"/>
    <w:rsid w:val="00C40DF3"/>
    <w:rsid w:val="00C40E65"/>
    <w:rsid w:val="00C41AFC"/>
    <w:rsid w:val="00C427AE"/>
    <w:rsid w:val="00C42963"/>
    <w:rsid w:val="00C46183"/>
    <w:rsid w:val="00C462BE"/>
    <w:rsid w:val="00C46E09"/>
    <w:rsid w:val="00C47504"/>
    <w:rsid w:val="00C4798B"/>
    <w:rsid w:val="00C5045F"/>
    <w:rsid w:val="00C50B1A"/>
    <w:rsid w:val="00C518D2"/>
    <w:rsid w:val="00C51C11"/>
    <w:rsid w:val="00C51F0A"/>
    <w:rsid w:val="00C52078"/>
    <w:rsid w:val="00C52175"/>
    <w:rsid w:val="00C52C7C"/>
    <w:rsid w:val="00C543E3"/>
    <w:rsid w:val="00C55ACF"/>
    <w:rsid w:val="00C56F9A"/>
    <w:rsid w:val="00C57A33"/>
    <w:rsid w:val="00C61280"/>
    <w:rsid w:val="00C615C3"/>
    <w:rsid w:val="00C61949"/>
    <w:rsid w:val="00C64622"/>
    <w:rsid w:val="00C649AB"/>
    <w:rsid w:val="00C64FDB"/>
    <w:rsid w:val="00C658D2"/>
    <w:rsid w:val="00C665F3"/>
    <w:rsid w:val="00C66B7A"/>
    <w:rsid w:val="00C67F87"/>
    <w:rsid w:val="00C702F4"/>
    <w:rsid w:val="00C70428"/>
    <w:rsid w:val="00C70ABB"/>
    <w:rsid w:val="00C70DCE"/>
    <w:rsid w:val="00C7174A"/>
    <w:rsid w:val="00C73EE1"/>
    <w:rsid w:val="00C74A85"/>
    <w:rsid w:val="00C74F2E"/>
    <w:rsid w:val="00C75034"/>
    <w:rsid w:val="00C755B5"/>
    <w:rsid w:val="00C75CF3"/>
    <w:rsid w:val="00C7669F"/>
    <w:rsid w:val="00C76947"/>
    <w:rsid w:val="00C772DD"/>
    <w:rsid w:val="00C7780B"/>
    <w:rsid w:val="00C80306"/>
    <w:rsid w:val="00C82259"/>
    <w:rsid w:val="00C82B61"/>
    <w:rsid w:val="00C83424"/>
    <w:rsid w:val="00C83729"/>
    <w:rsid w:val="00C83936"/>
    <w:rsid w:val="00C84146"/>
    <w:rsid w:val="00C84C8E"/>
    <w:rsid w:val="00C84D0D"/>
    <w:rsid w:val="00C853EC"/>
    <w:rsid w:val="00C85639"/>
    <w:rsid w:val="00C85806"/>
    <w:rsid w:val="00C85A8E"/>
    <w:rsid w:val="00C863BB"/>
    <w:rsid w:val="00C8669B"/>
    <w:rsid w:val="00C8712C"/>
    <w:rsid w:val="00C90928"/>
    <w:rsid w:val="00C90AF1"/>
    <w:rsid w:val="00C9218D"/>
    <w:rsid w:val="00C92D18"/>
    <w:rsid w:val="00C93408"/>
    <w:rsid w:val="00C9346B"/>
    <w:rsid w:val="00C953F8"/>
    <w:rsid w:val="00C95B16"/>
    <w:rsid w:val="00C962E7"/>
    <w:rsid w:val="00C9673A"/>
    <w:rsid w:val="00C97B5E"/>
    <w:rsid w:val="00C97BA0"/>
    <w:rsid w:val="00CA000D"/>
    <w:rsid w:val="00CA0AC6"/>
    <w:rsid w:val="00CA2EF5"/>
    <w:rsid w:val="00CA4B69"/>
    <w:rsid w:val="00CA5CBB"/>
    <w:rsid w:val="00CA7785"/>
    <w:rsid w:val="00CA7AEB"/>
    <w:rsid w:val="00CB0E10"/>
    <w:rsid w:val="00CB1284"/>
    <w:rsid w:val="00CB1411"/>
    <w:rsid w:val="00CB27F1"/>
    <w:rsid w:val="00CB318B"/>
    <w:rsid w:val="00CB36BE"/>
    <w:rsid w:val="00CB50DC"/>
    <w:rsid w:val="00CB5985"/>
    <w:rsid w:val="00CB66BD"/>
    <w:rsid w:val="00CB6AA6"/>
    <w:rsid w:val="00CC0340"/>
    <w:rsid w:val="00CC084B"/>
    <w:rsid w:val="00CC0D3E"/>
    <w:rsid w:val="00CC153B"/>
    <w:rsid w:val="00CC1E5C"/>
    <w:rsid w:val="00CC2232"/>
    <w:rsid w:val="00CC28F2"/>
    <w:rsid w:val="00CC3B1B"/>
    <w:rsid w:val="00CC45C7"/>
    <w:rsid w:val="00CC48D0"/>
    <w:rsid w:val="00CC4E8C"/>
    <w:rsid w:val="00CC5ACE"/>
    <w:rsid w:val="00CC5F32"/>
    <w:rsid w:val="00CC6597"/>
    <w:rsid w:val="00CC7BEB"/>
    <w:rsid w:val="00CD0078"/>
    <w:rsid w:val="00CD07CD"/>
    <w:rsid w:val="00CD3D8A"/>
    <w:rsid w:val="00CD64F5"/>
    <w:rsid w:val="00CD6678"/>
    <w:rsid w:val="00CD6B9E"/>
    <w:rsid w:val="00CD7418"/>
    <w:rsid w:val="00CE13D7"/>
    <w:rsid w:val="00CE2190"/>
    <w:rsid w:val="00CE5C77"/>
    <w:rsid w:val="00CE7F7F"/>
    <w:rsid w:val="00CF0BF9"/>
    <w:rsid w:val="00CF0C9F"/>
    <w:rsid w:val="00CF10CC"/>
    <w:rsid w:val="00CF2B29"/>
    <w:rsid w:val="00CF3085"/>
    <w:rsid w:val="00CF320B"/>
    <w:rsid w:val="00CF33A6"/>
    <w:rsid w:val="00CF36BC"/>
    <w:rsid w:val="00CF4091"/>
    <w:rsid w:val="00CF57D3"/>
    <w:rsid w:val="00CF6B7F"/>
    <w:rsid w:val="00CF6F86"/>
    <w:rsid w:val="00D0038D"/>
    <w:rsid w:val="00D006BC"/>
    <w:rsid w:val="00D006C3"/>
    <w:rsid w:val="00D00860"/>
    <w:rsid w:val="00D02A45"/>
    <w:rsid w:val="00D02BD8"/>
    <w:rsid w:val="00D02C3A"/>
    <w:rsid w:val="00D037FD"/>
    <w:rsid w:val="00D042A1"/>
    <w:rsid w:val="00D07627"/>
    <w:rsid w:val="00D1193E"/>
    <w:rsid w:val="00D14646"/>
    <w:rsid w:val="00D14A9B"/>
    <w:rsid w:val="00D1587B"/>
    <w:rsid w:val="00D16383"/>
    <w:rsid w:val="00D1692E"/>
    <w:rsid w:val="00D16AF3"/>
    <w:rsid w:val="00D21DBD"/>
    <w:rsid w:val="00D21F8A"/>
    <w:rsid w:val="00D229AC"/>
    <w:rsid w:val="00D2307A"/>
    <w:rsid w:val="00D23562"/>
    <w:rsid w:val="00D23AC1"/>
    <w:rsid w:val="00D23C2A"/>
    <w:rsid w:val="00D2459E"/>
    <w:rsid w:val="00D251CC"/>
    <w:rsid w:val="00D2541E"/>
    <w:rsid w:val="00D259B8"/>
    <w:rsid w:val="00D26084"/>
    <w:rsid w:val="00D2758E"/>
    <w:rsid w:val="00D3077C"/>
    <w:rsid w:val="00D30FF7"/>
    <w:rsid w:val="00D34D78"/>
    <w:rsid w:val="00D35418"/>
    <w:rsid w:val="00D36189"/>
    <w:rsid w:val="00D36D22"/>
    <w:rsid w:val="00D40097"/>
    <w:rsid w:val="00D402E5"/>
    <w:rsid w:val="00D412A5"/>
    <w:rsid w:val="00D41613"/>
    <w:rsid w:val="00D4236C"/>
    <w:rsid w:val="00D43A7E"/>
    <w:rsid w:val="00D441AF"/>
    <w:rsid w:val="00D456F3"/>
    <w:rsid w:val="00D50153"/>
    <w:rsid w:val="00D501A5"/>
    <w:rsid w:val="00D50B32"/>
    <w:rsid w:val="00D50DA5"/>
    <w:rsid w:val="00D5167F"/>
    <w:rsid w:val="00D51CC2"/>
    <w:rsid w:val="00D52604"/>
    <w:rsid w:val="00D526F4"/>
    <w:rsid w:val="00D52EDD"/>
    <w:rsid w:val="00D530A7"/>
    <w:rsid w:val="00D55B1C"/>
    <w:rsid w:val="00D55DCA"/>
    <w:rsid w:val="00D569F0"/>
    <w:rsid w:val="00D56DF1"/>
    <w:rsid w:val="00D571BE"/>
    <w:rsid w:val="00D57378"/>
    <w:rsid w:val="00D57659"/>
    <w:rsid w:val="00D60283"/>
    <w:rsid w:val="00D602CE"/>
    <w:rsid w:val="00D6074C"/>
    <w:rsid w:val="00D60E7D"/>
    <w:rsid w:val="00D61C9F"/>
    <w:rsid w:val="00D61D46"/>
    <w:rsid w:val="00D62827"/>
    <w:rsid w:val="00D6333A"/>
    <w:rsid w:val="00D63968"/>
    <w:rsid w:val="00D64B00"/>
    <w:rsid w:val="00D657A7"/>
    <w:rsid w:val="00D65CFA"/>
    <w:rsid w:val="00D65F41"/>
    <w:rsid w:val="00D6623B"/>
    <w:rsid w:val="00D667E2"/>
    <w:rsid w:val="00D67C4F"/>
    <w:rsid w:val="00D67EC7"/>
    <w:rsid w:val="00D729D2"/>
    <w:rsid w:val="00D73C6C"/>
    <w:rsid w:val="00D75662"/>
    <w:rsid w:val="00D75E0B"/>
    <w:rsid w:val="00D76107"/>
    <w:rsid w:val="00D76163"/>
    <w:rsid w:val="00D771FC"/>
    <w:rsid w:val="00D777CE"/>
    <w:rsid w:val="00D777D2"/>
    <w:rsid w:val="00D8062B"/>
    <w:rsid w:val="00D809C3"/>
    <w:rsid w:val="00D83549"/>
    <w:rsid w:val="00D852BC"/>
    <w:rsid w:val="00D85DC9"/>
    <w:rsid w:val="00D85EC1"/>
    <w:rsid w:val="00D861CC"/>
    <w:rsid w:val="00D86711"/>
    <w:rsid w:val="00D86E81"/>
    <w:rsid w:val="00D87680"/>
    <w:rsid w:val="00D909BB"/>
    <w:rsid w:val="00D91FEE"/>
    <w:rsid w:val="00D922BE"/>
    <w:rsid w:val="00D92DC3"/>
    <w:rsid w:val="00D94B76"/>
    <w:rsid w:val="00D95AC6"/>
    <w:rsid w:val="00D96EC2"/>
    <w:rsid w:val="00D9798A"/>
    <w:rsid w:val="00DA00B0"/>
    <w:rsid w:val="00DA0412"/>
    <w:rsid w:val="00DA05A0"/>
    <w:rsid w:val="00DA2934"/>
    <w:rsid w:val="00DA2D56"/>
    <w:rsid w:val="00DA2FE9"/>
    <w:rsid w:val="00DA31A2"/>
    <w:rsid w:val="00DA3B04"/>
    <w:rsid w:val="00DA4257"/>
    <w:rsid w:val="00DA447A"/>
    <w:rsid w:val="00DA4F22"/>
    <w:rsid w:val="00DA5534"/>
    <w:rsid w:val="00DA5583"/>
    <w:rsid w:val="00DA6DF9"/>
    <w:rsid w:val="00DB2C64"/>
    <w:rsid w:val="00DB2D8C"/>
    <w:rsid w:val="00DB3639"/>
    <w:rsid w:val="00DB4583"/>
    <w:rsid w:val="00DB4EF6"/>
    <w:rsid w:val="00DB5117"/>
    <w:rsid w:val="00DB5EA1"/>
    <w:rsid w:val="00DB6187"/>
    <w:rsid w:val="00DB70F0"/>
    <w:rsid w:val="00DB73FC"/>
    <w:rsid w:val="00DB7815"/>
    <w:rsid w:val="00DC059B"/>
    <w:rsid w:val="00DC226C"/>
    <w:rsid w:val="00DC28B5"/>
    <w:rsid w:val="00DC2C3E"/>
    <w:rsid w:val="00DC335A"/>
    <w:rsid w:val="00DC3A3C"/>
    <w:rsid w:val="00DC5A20"/>
    <w:rsid w:val="00DC5DD6"/>
    <w:rsid w:val="00DC601C"/>
    <w:rsid w:val="00DC700E"/>
    <w:rsid w:val="00DC7505"/>
    <w:rsid w:val="00DC7B23"/>
    <w:rsid w:val="00DD02A0"/>
    <w:rsid w:val="00DD0794"/>
    <w:rsid w:val="00DD1E9A"/>
    <w:rsid w:val="00DD289E"/>
    <w:rsid w:val="00DD3683"/>
    <w:rsid w:val="00DD3744"/>
    <w:rsid w:val="00DD3E4A"/>
    <w:rsid w:val="00DD4421"/>
    <w:rsid w:val="00DE0052"/>
    <w:rsid w:val="00DE2A3C"/>
    <w:rsid w:val="00DE416E"/>
    <w:rsid w:val="00DE4188"/>
    <w:rsid w:val="00DE467C"/>
    <w:rsid w:val="00DE48F0"/>
    <w:rsid w:val="00DE5AE1"/>
    <w:rsid w:val="00DE6C6B"/>
    <w:rsid w:val="00DE7686"/>
    <w:rsid w:val="00DF08B0"/>
    <w:rsid w:val="00DF14EF"/>
    <w:rsid w:val="00DF1E04"/>
    <w:rsid w:val="00DF21B4"/>
    <w:rsid w:val="00DF2557"/>
    <w:rsid w:val="00DF3E91"/>
    <w:rsid w:val="00DF546C"/>
    <w:rsid w:val="00DF59A1"/>
    <w:rsid w:val="00E00866"/>
    <w:rsid w:val="00E00B5D"/>
    <w:rsid w:val="00E00C74"/>
    <w:rsid w:val="00E019D2"/>
    <w:rsid w:val="00E04188"/>
    <w:rsid w:val="00E064D0"/>
    <w:rsid w:val="00E06697"/>
    <w:rsid w:val="00E1114F"/>
    <w:rsid w:val="00E11314"/>
    <w:rsid w:val="00E12656"/>
    <w:rsid w:val="00E12719"/>
    <w:rsid w:val="00E12FD7"/>
    <w:rsid w:val="00E1328A"/>
    <w:rsid w:val="00E14E01"/>
    <w:rsid w:val="00E155BA"/>
    <w:rsid w:val="00E16153"/>
    <w:rsid w:val="00E163A3"/>
    <w:rsid w:val="00E16814"/>
    <w:rsid w:val="00E16CFC"/>
    <w:rsid w:val="00E2185E"/>
    <w:rsid w:val="00E222DD"/>
    <w:rsid w:val="00E22B7C"/>
    <w:rsid w:val="00E23370"/>
    <w:rsid w:val="00E243F8"/>
    <w:rsid w:val="00E26EB7"/>
    <w:rsid w:val="00E307DF"/>
    <w:rsid w:val="00E30CEA"/>
    <w:rsid w:val="00E3425E"/>
    <w:rsid w:val="00E35F07"/>
    <w:rsid w:val="00E36102"/>
    <w:rsid w:val="00E378AB"/>
    <w:rsid w:val="00E37C99"/>
    <w:rsid w:val="00E37E75"/>
    <w:rsid w:val="00E41443"/>
    <w:rsid w:val="00E42761"/>
    <w:rsid w:val="00E428E2"/>
    <w:rsid w:val="00E42B4F"/>
    <w:rsid w:val="00E42D73"/>
    <w:rsid w:val="00E431B4"/>
    <w:rsid w:val="00E444E7"/>
    <w:rsid w:val="00E446D1"/>
    <w:rsid w:val="00E44D0F"/>
    <w:rsid w:val="00E4546D"/>
    <w:rsid w:val="00E46B45"/>
    <w:rsid w:val="00E47AB0"/>
    <w:rsid w:val="00E47B67"/>
    <w:rsid w:val="00E5341E"/>
    <w:rsid w:val="00E53B3E"/>
    <w:rsid w:val="00E56530"/>
    <w:rsid w:val="00E61D4C"/>
    <w:rsid w:val="00E62205"/>
    <w:rsid w:val="00E6378A"/>
    <w:rsid w:val="00E64491"/>
    <w:rsid w:val="00E65533"/>
    <w:rsid w:val="00E65A48"/>
    <w:rsid w:val="00E65D73"/>
    <w:rsid w:val="00E67260"/>
    <w:rsid w:val="00E674D9"/>
    <w:rsid w:val="00E67F01"/>
    <w:rsid w:val="00E67F93"/>
    <w:rsid w:val="00E70717"/>
    <w:rsid w:val="00E70F9A"/>
    <w:rsid w:val="00E71028"/>
    <w:rsid w:val="00E71A57"/>
    <w:rsid w:val="00E73758"/>
    <w:rsid w:val="00E752D5"/>
    <w:rsid w:val="00E77823"/>
    <w:rsid w:val="00E816F7"/>
    <w:rsid w:val="00E83560"/>
    <w:rsid w:val="00E84E2E"/>
    <w:rsid w:val="00E852AF"/>
    <w:rsid w:val="00E859F4"/>
    <w:rsid w:val="00E85FC8"/>
    <w:rsid w:val="00E91A18"/>
    <w:rsid w:val="00E92F6A"/>
    <w:rsid w:val="00E93308"/>
    <w:rsid w:val="00E93883"/>
    <w:rsid w:val="00E93ABC"/>
    <w:rsid w:val="00E94961"/>
    <w:rsid w:val="00E96C42"/>
    <w:rsid w:val="00EA1129"/>
    <w:rsid w:val="00EA19D2"/>
    <w:rsid w:val="00EA28BB"/>
    <w:rsid w:val="00EA28CE"/>
    <w:rsid w:val="00EA2B55"/>
    <w:rsid w:val="00EA2C5F"/>
    <w:rsid w:val="00EA39A3"/>
    <w:rsid w:val="00EA5BDE"/>
    <w:rsid w:val="00EA5C2A"/>
    <w:rsid w:val="00EA65E6"/>
    <w:rsid w:val="00EA6B32"/>
    <w:rsid w:val="00EB095A"/>
    <w:rsid w:val="00EB1C7C"/>
    <w:rsid w:val="00EB1DA6"/>
    <w:rsid w:val="00EB3FA7"/>
    <w:rsid w:val="00EB53CA"/>
    <w:rsid w:val="00EB65D6"/>
    <w:rsid w:val="00EB777C"/>
    <w:rsid w:val="00EC0D19"/>
    <w:rsid w:val="00EC156C"/>
    <w:rsid w:val="00EC20FA"/>
    <w:rsid w:val="00EC2C71"/>
    <w:rsid w:val="00EC3083"/>
    <w:rsid w:val="00EC4EF3"/>
    <w:rsid w:val="00EC5C71"/>
    <w:rsid w:val="00EC6EC8"/>
    <w:rsid w:val="00EC730F"/>
    <w:rsid w:val="00EC797D"/>
    <w:rsid w:val="00EC7B94"/>
    <w:rsid w:val="00ED08AE"/>
    <w:rsid w:val="00ED1B08"/>
    <w:rsid w:val="00ED1BD9"/>
    <w:rsid w:val="00ED1CA2"/>
    <w:rsid w:val="00ED29E2"/>
    <w:rsid w:val="00ED2B73"/>
    <w:rsid w:val="00ED3603"/>
    <w:rsid w:val="00ED45D5"/>
    <w:rsid w:val="00ED4A62"/>
    <w:rsid w:val="00ED4F23"/>
    <w:rsid w:val="00ED59D7"/>
    <w:rsid w:val="00ED5D7E"/>
    <w:rsid w:val="00ED6BA2"/>
    <w:rsid w:val="00EE04E0"/>
    <w:rsid w:val="00EE10D7"/>
    <w:rsid w:val="00EE3E46"/>
    <w:rsid w:val="00EE46DA"/>
    <w:rsid w:val="00EE5C8B"/>
    <w:rsid w:val="00EE6564"/>
    <w:rsid w:val="00EE6909"/>
    <w:rsid w:val="00EE6C7B"/>
    <w:rsid w:val="00EE7272"/>
    <w:rsid w:val="00EE72A5"/>
    <w:rsid w:val="00EE788A"/>
    <w:rsid w:val="00EE7D4C"/>
    <w:rsid w:val="00EE7E9D"/>
    <w:rsid w:val="00EF080B"/>
    <w:rsid w:val="00EF25EB"/>
    <w:rsid w:val="00EF37C4"/>
    <w:rsid w:val="00EF3C94"/>
    <w:rsid w:val="00EF3D99"/>
    <w:rsid w:val="00EF47E3"/>
    <w:rsid w:val="00EF4925"/>
    <w:rsid w:val="00F00305"/>
    <w:rsid w:val="00F01294"/>
    <w:rsid w:val="00F01B69"/>
    <w:rsid w:val="00F020D4"/>
    <w:rsid w:val="00F02924"/>
    <w:rsid w:val="00F02D34"/>
    <w:rsid w:val="00F02D85"/>
    <w:rsid w:val="00F069E1"/>
    <w:rsid w:val="00F0747B"/>
    <w:rsid w:val="00F076B9"/>
    <w:rsid w:val="00F07F7F"/>
    <w:rsid w:val="00F10406"/>
    <w:rsid w:val="00F10F0F"/>
    <w:rsid w:val="00F12F58"/>
    <w:rsid w:val="00F14D19"/>
    <w:rsid w:val="00F15878"/>
    <w:rsid w:val="00F163B5"/>
    <w:rsid w:val="00F16A6F"/>
    <w:rsid w:val="00F17661"/>
    <w:rsid w:val="00F201B3"/>
    <w:rsid w:val="00F20455"/>
    <w:rsid w:val="00F21C06"/>
    <w:rsid w:val="00F21CF5"/>
    <w:rsid w:val="00F22502"/>
    <w:rsid w:val="00F24ACC"/>
    <w:rsid w:val="00F24F73"/>
    <w:rsid w:val="00F26461"/>
    <w:rsid w:val="00F264A5"/>
    <w:rsid w:val="00F2652E"/>
    <w:rsid w:val="00F2692A"/>
    <w:rsid w:val="00F27A4D"/>
    <w:rsid w:val="00F31B0D"/>
    <w:rsid w:val="00F336ED"/>
    <w:rsid w:val="00F35B2F"/>
    <w:rsid w:val="00F35F6A"/>
    <w:rsid w:val="00F35FF2"/>
    <w:rsid w:val="00F40091"/>
    <w:rsid w:val="00F40464"/>
    <w:rsid w:val="00F40D4B"/>
    <w:rsid w:val="00F41065"/>
    <w:rsid w:val="00F41386"/>
    <w:rsid w:val="00F41A54"/>
    <w:rsid w:val="00F42526"/>
    <w:rsid w:val="00F429B3"/>
    <w:rsid w:val="00F430E8"/>
    <w:rsid w:val="00F43777"/>
    <w:rsid w:val="00F4476A"/>
    <w:rsid w:val="00F44895"/>
    <w:rsid w:val="00F45191"/>
    <w:rsid w:val="00F4592B"/>
    <w:rsid w:val="00F46942"/>
    <w:rsid w:val="00F46A82"/>
    <w:rsid w:val="00F46BD8"/>
    <w:rsid w:val="00F47209"/>
    <w:rsid w:val="00F524FA"/>
    <w:rsid w:val="00F52ECF"/>
    <w:rsid w:val="00F541AD"/>
    <w:rsid w:val="00F541CA"/>
    <w:rsid w:val="00F56597"/>
    <w:rsid w:val="00F57217"/>
    <w:rsid w:val="00F62A8C"/>
    <w:rsid w:val="00F63136"/>
    <w:rsid w:val="00F63D54"/>
    <w:rsid w:val="00F6487C"/>
    <w:rsid w:val="00F64AAA"/>
    <w:rsid w:val="00F6520F"/>
    <w:rsid w:val="00F66EF1"/>
    <w:rsid w:val="00F7027A"/>
    <w:rsid w:val="00F70B8E"/>
    <w:rsid w:val="00F7106E"/>
    <w:rsid w:val="00F712AB"/>
    <w:rsid w:val="00F713CB"/>
    <w:rsid w:val="00F71683"/>
    <w:rsid w:val="00F74339"/>
    <w:rsid w:val="00F7444E"/>
    <w:rsid w:val="00F745A1"/>
    <w:rsid w:val="00F75A71"/>
    <w:rsid w:val="00F75C04"/>
    <w:rsid w:val="00F76059"/>
    <w:rsid w:val="00F76878"/>
    <w:rsid w:val="00F8146D"/>
    <w:rsid w:val="00F8199D"/>
    <w:rsid w:val="00F833B2"/>
    <w:rsid w:val="00F83D89"/>
    <w:rsid w:val="00F85E1F"/>
    <w:rsid w:val="00F86406"/>
    <w:rsid w:val="00F86FE0"/>
    <w:rsid w:val="00F87065"/>
    <w:rsid w:val="00F872A4"/>
    <w:rsid w:val="00F872D1"/>
    <w:rsid w:val="00F90439"/>
    <w:rsid w:val="00F912BB"/>
    <w:rsid w:val="00F918F9"/>
    <w:rsid w:val="00F91A5E"/>
    <w:rsid w:val="00F91CF9"/>
    <w:rsid w:val="00F91DA6"/>
    <w:rsid w:val="00F923E9"/>
    <w:rsid w:val="00F9318D"/>
    <w:rsid w:val="00F9430C"/>
    <w:rsid w:val="00F94F08"/>
    <w:rsid w:val="00F9537B"/>
    <w:rsid w:val="00F963A1"/>
    <w:rsid w:val="00F9734C"/>
    <w:rsid w:val="00F9756A"/>
    <w:rsid w:val="00FA07DB"/>
    <w:rsid w:val="00FA101E"/>
    <w:rsid w:val="00FA11AE"/>
    <w:rsid w:val="00FA29AB"/>
    <w:rsid w:val="00FA2B88"/>
    <w:rsid w:val="00FA5596"/>
    <w:rsid w:val="00FA578A"/>
    <w:rsid w:val="00FA6136"/>
    <w:rsid w:val="00FA79CE"/>
    <w:rsid w:val="00FA7A08"/>
    <w:rsid w:val="00FA7EDD"/>
    <w:rsid w:val="00FB09A9"/>
    <w:rsid w:val="00FB1821"/>
    <w:rsid w:val="00FB184E"/>
    <w:rsid w:val="00FB18C1"/>
    <w:rsid w:val="00FB1F1B"/>
    <w:rsid w:val="00FB20C1"/>
    <w:rsid w:val="00FB2173"/>
    <w:rsid w:val="00FB25BB"/>
    <w:rsid w:val="00FB25F0"/>
    <w:rsid w:val="00FB2BF0"/>
    <w:rsid w:val="00FB3015"/>
    <w:rsid w:val="00FB379F"/>
    <w:rsid w:val="00FB3B97"/>
    <w:rsid w:val="00FB446B"/>
    <w:rsid w:val="00FB559B"/>
    <w:rsid w:val="00FB5C39"/>
    <w:rsid w:val="00FB63A3"/>
    <w:rsid w:val="00FB77A1"/>
    <w:rsid w:val="00FC2E77"/>
    <w:rsid w:val="00FC3413"/>
    <w:rsid w:val="00FC3A24"/>
    <w:rsid w:val="00FC4601"/>
    <w:rsid w:val="00FC5CC1"/>
    <w:rsid w:val="00FC5EEB"/>
    <w:rsid w:val="00FC622D"/>
    <w:rsid w:val="00FC69E8"/>
    <w:rsid w:val="00FC6C3D"/>
    <w:rsid w:val="00FC74BB"/>
    <w:rsid w:val="00FC7906"/>
    <w:rsid w:val="00FD090E"/>
    <w:rsid w:val="00FD132E"/>
    <w:rsid w:val="00FD16E0"/>
    <w:rsid w:val="00FD18F5"/>
    <w:rsid w:val="00FD35DA"/>
    <w:rsid w:val="00FD3A8B"/>
    <w:rsid w:val="00FD5A49"/>
    <w:rsid w:val="00FD5BA1"/>
    <w:rsid w:val="00FD7BC7"/>
    <w:rsid w:val="00FD7D03"/>
    <w:rsid w:val="00FD7EBF"/>
    <w:rsid w:val="00FE20B8"/>
    <w:rsid w:val="00FE2A52"/>
    <w:rsid w:val="00FE2FF0"/>
    <w:rsid w:val="00FE3E84"/>
    <w:rsid w:val="00FE4228"/>
    <w:rsid w:val="00FE4933"/>
    <w:rsid w:val="00FE4B3F"/>
    <w:rsid w:val="00FE60F7"/>
    <w:rsid w:val="00FE6CF7"/>
    <w:rsid w:val="00FF026D"/>
    <w:rsid w:val="00FF0F76"/>
    <w:rsid w:val="00FF2B39"/>
    <w:rsid w:val="00FF35D9"/>
    <w:rsid w:val="00FF410D"/>
    <w:rsid w:val="00FF517A"/>
    <w:rsid w:val="00FF535C"/>
    <w:rsid w:val="00FF578D"/>
    <w:rsid w:val="00FF5BA1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7E44435"/>
  <w15:docId w15:val="{D9DAFF81-7122-444B-B4CD-43C201A8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D3E4A"/>
    <w:rPr>
      <w:rFonts w:ascii="Times New Roman" w:hAnsi="Times New Roman"/>
      <w:sz w:val="24"/>
      <w:szCs w:val="24"/>
      <w:lang w:val="en-GB" w:eastAsia="en-GB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075DEE"/>
    <w:pPr>
      <w:pageBreakBefore/>
      <w:numPr>
        <w:numId w:val="1"/>
      </w:numPr>
      <w:pBdr>
        <w:top w:val="single" w:sz="24" w:space="0" w:color="007DEB"/>
        <w:left w:val="single" w:sz="24" w:space="0" w:color="007DEB"/>
        <w:bottom w:val="single" w:sz="24" w:space="0" w:color="007DEB"/>
        <w:right w:val="single" w:sz="24" w:space="0" w:color="007DEB"/>
      </w:pBdr>
      <w:spacing w:after="160"/>
      <w:ind w:left="357" w:hanging="357"/>
      <w:jc w:val="both"/>
      <w:outlineLvl w:val="0"/>
    </w:pPr>
    <w:rPr>
      <w:rFonts w:ascii="Arial Narrow" w:eastAsia="Times New Roman" w:hAnsi="Arial Narrow"/>
      <w:b/>
      <w:bCs/>
      <w:caps/>
      <w:spacing w:val="15"/>
      <w:sz w:val="28"/>
      <w:szCs w:val="20"/>
      <w:lang w:val="x-none" w:eastAsia="en-US"/>
    </w:rPr>
  </w:style>
  <w:style w:type="paragraph" w:styleId="Nadpis2">
    <w:name w:val="heading 2"/>
    <w:basedOn w:val="Normlny"/>
    <w:next w:val="Normlny"/>
    <w:link w:val="Nadpis2Char1"/>
    <w:autoRedefine/>
    <w:uiPriority w:val="99"/>
    <w:qFormat/>
    <w:locked/>
    <w:rsid w:val="000F5A79"/>
    <w:pPr>
      <w:keepNext/>
      <w:keepLines/>
      <w:pBdr>
        <w:top w:val="single" w:sz="24" w:space="1" w:color="C6D9F1"/>
        <w:left w:val="single" w:sz="24" w:space="4" w:color="C6D9F1"/>
        <w:bottom w:val="single" w:sz="24" w:space="1" w:color="C6D9F1"/>
        <w:right w:val="single" w:sz="24" w:space="4" w:color="C6D9F1"/>
      </w:pBdr>
      <w:shd w:val="clear" w:color="auto" w:fill="C6D9F1"/>
      <w:spacing w:after="120"/>
      <w:ind w:left="142"/>
      <w:contextualSpacing/>
      <w:jc w:val="both"/>
      <w:outlineLvl w:val="1"/>
    </w:pPr>
    <w:rPr>
      <w:rFonts w:ascii="Arial Narrow" w:eastAsia="Times New Roman" w:hAnsi="Arial Narrow"/>
      <w:b/>
      <w:bCs/>
      <w:szCs w:val="26"/>
      <w:lang w:val="sk-SK" w:eastAsia="en-US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325D4"/>
    <w:pPr>
      <w:numPr>
        <w:ilvl w:val="2"/>
        <w:numId w:val="1"/>
      </w:numPr>
      <w:pBdr>
        <w:bottom w:val="double" w:sz="4" w:space="1" w:color="60B4FF"/>
      </w:pBdr>
      <w:spacing w:before="180" w:after="180" w:line="360" w:lineRule="auto"/>
      <w:jc w:val="both"/>
      <w:outlineLvl w:val="2"/>
    </w:pPr>
    <w:rPr>
      <w:rFonts w:ascii="Arial Narrow" w:eastAsia="Times New Roman" w:hAnsi="Arial Narrow"/>
      <w:b/>
      <w:caps/>
      <w:spacing w:val="15"/>
      <w:lang w:val="x-none" w:eastAsia="en-US"/>
    </w:rPr>
  </w:style>
  <w:style w:type="paragraph" w:styleId="Nadpis4">
    <w:name w:val="heading 4"/>
    <w:basedOn w:val="Normlny"/>
    <w:next w:val="Normlny"/>
    <w:link w:val="Nadpis4Char"/>
    <w:autoRedefine/>
    <w:uiPriority w:val="99"/>
    <w:qFormat/>
    <w:rsid w:val="00196589"/>
    <w:pPr>
      <w:numPr>
        <w:ilvl w:val="3"/>
        <w:numId w:val="1"/>
      </w:numPr>
      <w:pBdr>
        <w:bottom w:val="dotted" w:sz="6" w:space="1" w:color="60B4FF"/>
      </w:pBdr>
      <w:spacing w:before="300" w:after="120"/>
      <w:jc w:val="both"/>
      <w:outlineLvl w:val="3"/>
    </w:pPr>
    <w:rPr>
      <w:rFonts w:ascii="Arial Narrow" w:eastAsia="Times New Roman" w:hAnsi="Arial Narrow"/>
      <w:b/>
      <w:caps/>
      <w:spacing w:val="10"/>
      <w:sz w:val="20"/>
      <w:szCs w:val="20"/>
      <w:lang w:val="x-none" w:eastAsia="en-US"/>
    </w:rPr>
  </w:style>
  <w:style w:type="paragraph" w:styleId="Nadpis5">
    <w:name w:val="heading 5"/>
    <w:basedOn w:val="Normlny"/>
    <w:next w:val="Normlny"/>
    <w:link w:val="Nadpis5Char"/>
    <w:uiPriority w:val="99"/>
    <w:qFormat/>
    <w:rsid w:val="008C301D"/>
    <w:pPr>
      <w:numPr>
        <w:ilvl w:val="4"/>
        <w:numId w:val="1"/>
      </w:numPr>
      <w:spacing w:before="300" w:after="120"/>
      <w:jc w:val="both"/>
      <w:outlineLvl w:val="4"/>
    </w:pPr>
    <w:rPr>
      <w:rFonts w:ascii="Arial Narrow" w:eastAsia="Times New Roman" w:hAnsi="Arial Narrow"/>
      <w:i/>
      <w:caps/>
      <w:spacing w:val="10"/>
      <w:sz w:val="20"/>
      <w:szCs w:val="20"/>
      <w:lang w:val="x-none" w:eastAsia="en-US"/>
    </w:rPr>
  </w:style>
  <w:style w:type="paragraph" w:styleId="Nadpis6">
    <w:name w:val="heading 6"/>
    <w:basedOn w:val="Normlny"/>
    <w:next w:val="Normlny"/>
    <w:link w:val="Nadpis6Char"/>
    <w:uiPriority w:val="99"/>
    <w:qFormat/>
    <w:rsid w:val="008C301D"/>
    <w:pPr>
      <w:numPr>
        <w:ilvl w:val="5"/>
        <w:numId w:val="1"/>
      </w:numPr>
      <w:pBdr>
        <w:bottom w:val="dotted" w:sz="6" w:space="1" w:color="7FD13B"/>
      </w:pBdr>
      <w:spacing w:before="300" w:after="120"/>
      <w:jc w:val="both"/>
      <w:outlineLvl w:val="5"/>
    </w:pPr>
    <w:rPr>
      <w:rFonts w:ascii="Arial Narrow" w:eastAsia="Times New Roman" w:hAnsi="Arial Narrow"/>
      <w:caps/>
      <w:color w:val="5EA226"/>
      <w:spacing w:val="10"/>
      <w:sz w:val="20"/>
      <w:szCs w:val="20"/>
      <w:lang w:val="x-none" w:eastAsia="en-US"/>
    </w:rPr>
  </w:style>
  <w:style w:type="paragraph" w:styleId="Nadpis7">
    <w:name w:val="heading 7"/>
    <w:basedOn w:val="Normlny"/>
    <w:next w:val="Normlny"/>
    <w:link w:val="Nadpis7Char"/>
    <w:uiPriority w:val="99"/>
    <w:qFormat/>
    <w:rsid w:val="008C301D"/>
    <w:pPr>
      <w:numPr>
        <w:ilvl w:val="6"/>
        <w:numId w:val="1"/>
      </w:numPr>
      <w:spacing w:before="300" w:after="120"/>
      <w:jc w:val="both"/>
      <w:outlineLvl w:val="6"/>
    </w:pPr>
    <w:rPr>
      <w:rFonts w:ascii="Arial Narrow" w:eastAsia="Times New Roman" w:hAnsi="Arial Narrow"/>
      <w:caps/>
      <w:color w:val="5EA226"/>
      <w:spacing w:val="10"/>
      <w:sz w:val="20"/>
      <w:szCs w:val="20"/>
      <w:lang w:val="x-none" w:eastAsia="en-US"/>
    </w:rPr>
  </w:style>
  <w:style w:type="paragraph" w:styleId="Nadpis8">
    <w:name w:val="heading 8"/>
    <w:basedOn w:val="Normlny"/>
    <w:next w:val="Normlny"/>
    <w:link w:val="Nadpis8Char"/>
    <w:uiPriority w:val="99"/>
    <w:qFormat/>
    <w:rsid w:val="008C301D"/>
    <w:pPr>
      <w:numPr>
        <w:ilvl w:val="7"/>
        <w:numId w:val="1"/>
      </w:numPr>
      <w:spacing w:before="300" w:after="120"/>
      <w:jc w:val="both"/>
      <w:outlineLvl w:val="7"/>
    </w:pPr>
    <w:rPr>
      <w:rFonts w:ascii="Arial Narrow" w:eastAsia="Times New Roman" w:hAnsi="Arial Narrow"/>
      <w:caps/>
      <w:spacing w:val="10"/>
      <w:sz w:val="18"/>
      <w:szCs w:val="18"/>
      <w:lang w:val="x-none" w:eastAsia="en-US"/>
    </w:rPr>
  </w:style>
  <w:style w:type="paragraph" w:styleId="Nadpis9">
    <w:name w:val="heading 9"/>
    <w:basedOn w:val="Normlny"/>
    <w:next w:val="Normlny"/>
    <w:link w:val="Nadpis9Char"/>
    <w:uiPriority w:val="99"/>
    <w:qFormat/>
    <w:rsid w:val="008C301D"/>
    <w:pPr>
      <w:numPr>
        <w:ilvl w:val="8"/>
        <w:numId w:val="1"/>
      </w:numPr>
      <w:spacing w:before="300" w:after="120"/>
      <w:jc w:val="both"/>
      <w:outlineLvl w:val="8"/>
    </w:pPr>
    <w:rPr>
      <w:rFonts w:ascii="Arial Narrow" w:eastAsia="Times New Roman" w:hAnsi="Arial Narrow"/>
      <w:i/>
      <w:caps/>
      <w:spacing w:val="10"/>
      <w:sz w:val="18"/>
      <w:szCs w:val="18"/>
      <w:lang w:val="x-none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75DEE"/>
    <w:rPr>
      <w:rFonts w:ascii="Arial Narrow" w:eastAsia="Times New Roman" w:hAnsi="Arial Narrow"/>
      <w:b/>
      <w:bCs/>
      <w:caps/>
      <w:spacing w:val="15"/>
      <w:sz w:val="28"/>
      <w:lang w:val="x-none" w:eastAsia="en-US"/>
    </w:rPr>
  </w:style>
  <w:style w:type="character" w:customStyle="1" w:styleId="Nadpis2Char1">
    <w:name w:val="Nadpis 2 Char1"/>
    <w:link w:val="Nadpis2"/>
    <w:uiPriority w:val="99"/>
    <w:locked/>
    <w:rsid w:val="000F5A79"/>
    <w:rPr>
      <w:rFonts w:ascii="Arial Narrow" w:eastAsia="Times New Roman" w:hAnsi="Arial Narrow"/>
      <w:b/>
      <w:bCs/>
      <w:sz w:val="24"/>
      <w:szCs w:val="26"/>
      <w:shd w:val="clear" w:color="auto" w:fill="C6D9F1"/>
      <w:lang w:eastAsia="en-US"/>
    </w:rPr>
  </w:style>
  <w:style w:type="character" w:customStyle="1" w:styleId="Nadpis3Char">
    <w:name w:val="Nadpis 3 Char"/>
    <w:link w:val="Nadpis3"/>
    <w:uiPriority w:val="99"/>
    <w:locked/>
    <w:rsid w:val="001325D4"/>
    <w:rPr>
      <w:rFonts w:ascii="Arial Narrow" w:eastAsia="Times New Roman" w:hAnsi="Arial Narrow"/>
      <w:b/>
      <w:caps/>
      <w:spacing w:val="15"/>
      <w:sz w:val="24"/>
      <w:szCs w:val="24"/>
      <w:lang w:val="x-none" w:eastAsia="en-US"/>
    </w:rPr>
  </w:style>
  <w:style w:type="character" w:customStyle="1" w:styleId="Nadpis4Char">
    <w:name w:val="Nadpis 4 Char"/>
    <w:link w:val="Nadpis4"/>
    <w:uiPriority w:val="99"/>
    <w:locked/>
    <w:rsid w:val="00196589"/>
    <w:rPr>
      <w:rFonts w:ascii="Arial Narrow" w:eastAsia="Times New Roman" w:hAnsi="Arial Narrow"/>
      <w:b/>
      <w:caps/>
      <w:spacing w:val="10"/>
      <w:lang w:val="x-none" w:eastAsia="en-US"/>
    </w:rPr>
  </w:style>
  <w:style w:type="character" w:customStyle="1" w:styleId="Nadpis5Char">
    <w:name w:val="Nadpis 5 Char"/>
    <w:link w:val="Nadpis5"/>
    <w:uiPriority w:val="99"/>
    <w:locked/>
    <w:rsid w:val="008C301D"/>
    <w:rPr>
      <w:rFonts w:ascii="Arial Narrow" w:eastAsia="Times New Roman" w:hAnsi="Arial Narrow"/>
      <w:i/>
      <w:caps/>
      <w:spacing w:val="10"/>
      <w:lang w:val="x-none" w:eastAsia="en-US"/>
    </w:rPr>
  </w:style>
  <w:style w:type="character" w:customStyle="1" w:styleId="Nadpis6Char">
    <w:name w:val="Nadpis 6 Char"/>
    <w:link w:val="Nadpis6"/>
    <w:uiPriority w:val="99"/>
    <w:locked/>
    <w:rsid w:val="008C301D"/>
    <w:rPr>
      <w:rFonts w:ascii="Arial Narrow" w:eastAsia="Times New Roman" w:hAnsi="Arial Narrow"/>
      <w:caps/>
      <w:color w:val="5EA226"/>
      <w:spacing w:val="10"/>
      <w:lang w:val="x-none" w:eastAsia="en-US"/>
    </w:rPr>
  </w:style>
  <w:style w:type="character" w:customStyle="1" w:styleId="Nadpis7Char">
    <w:name w:val="Nadpis 7 Char"/>
    <w:link w:val="Nadpis7"/>
    <w:uiPriority w:val="99"/>
    <w:locked/>
    <w:rsid w:val="008C301D"/>
    <w:rPr>
      <w:rFonts w:ascii="Arial Narrow" w:eastAsia="Times New Roman" w:hAnsi="Arial Narrow"/>
      <w:caps/>
      <w:color w:val="5EA226"/>
      <w:spacing w:val="10"/>
      <w:lang w:val="x-none" w:eastAsia="en-US"/>
    </w:rPr>
  </w:style>
  <w:style w:type="character" w:customStyle="1" w:styleId="Nadpis8Char">
    <w:name w:val="Nadpis 8 Char"/>
    <w:link w:val="Nadpis8"/>
    <w:uiPriority w:val="99"/>
    <w:locked/>
    <w:rsid w:val="008C301D"/>
    <w:rPr>
      <w:rFonts w:ascii="Arial Narrow" w:eastAsia="Times New Roman" w:hAnsi="Arial Narrow"/>
      <w:caps/>
      <w:spacing w:val="10"/>
      <w:sz w:val="18"/>
      <w:szCs w:val="18"/>
      <w:lang w:val="x-none" w:eastAsia="en-US"/>
    </w:rPr>
  </w:style>
  <w:style w:type="character" w:customStyle="1" w:styleId="Nadpis9Char">
    <w:name w:val="Nadpis 9 Char"/>
    <w:link w:val="Nadpis9"/>
    <w:uiPriority w:val="99"/>
    <w:locked/>
    <w:rsid w:val="008C301D"/>
    <w:rPr>
      <w:rFonts w:ascii="Arial Narrow" w:eastAsia="Times New Roman" w:hAnsi="Arial Narrow"/>
      <w:i/>
      <w:caps/>
      <w:spacing w:val="10"/>
      <w:sz w:val="18"/>
      <w:szCs w:val="18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8C30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8C301D"/>
    <w:rPr>
      <w:rFonts w:ascii="Tahoma" w:hAnsi="Tahoma" w:cs="Tahoma"/>
      <w:sz w:val="16"/>
      <w:szCs w:val="16"/>
    </w:rPr>
  </w:style>
  <w:style w:type="character" w:customStyle="1" w:styleId="Nadpis2Char">
    <w:name w:val="Nadpis 2 Char"/>
    <w:uiPriority w:val="99"/>
    <w:locked/>
    <w:rsid w:val="007E5534"/>
    <w:rPr>
      <w:rFonts w:eastAsia="Times New Roman" w:cs="Times New Roman"/>
      <w:b/>
      <w:caps/>
      <w:spacing w:val="15"/>
      <w:sz w:val="24"/>
      <w:shd w:val="clear" w:color="auto" w:fill="DBE5F1"/>
      <w:lang w:eastAsia="en-US"/>
    </w:rPr>
  </w:style>
  <w:style w:type="paragraph" w:styleId="Bezriadkovania">
    <w:name w:val="No Spacing"/>
    <w:basedOn w:val="Normlny"/>
    <w:link w:val="BezriadkovaniaChar"/>
    <w:uiPriority w:val="99"/>
    <w:qFormat/>
    <w:rsid w:val="000F2F83"/>
    <w:pPr>
      <w:spacing w:after="120"/>
      <w:jc w:val="both"/>
    </w:pPr>
    <w:rPr>
      <w:rFonts w:ascii="Arial Narrow" w:hAnsi="Arial Narrow"/>
      <w:sz w:val="20"/>
      <w:szCs w:val="20"/>
      <w:lang w:val="x-none" w:eastAsia="x-none"/>
    </w:rPr>
  </w:style>
  <w:style w:type="character" w:customStyle="1" w:styleId="BezriadkovaniaChar">
    <w:name w:val="Bez riadkovania Char"/>
    <w:link w:val="Bezriadkovania"/>
    <w:uiPriority w:val="99"/>
    <w:locked/>
    <w:rsid w:val="000F2F83"/>
    <w:rPr>
      <w:rFonts w:ascii="Calibri" w:hAnsi="Calibri" w:cs="Times New Roman"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rsid w:val="00AB60D2"/>
    <w:pPr>
      <w:tabs>
        <w:tab w:val="left" w:pos="440"/>
        <w:tab w:val="right" w:leader="dot" w:pos="9203"/>
      </w:tabs>
      <w:spacing w:before="360" w:after="120"/>
      <w:jc w:val="both"/>
    </w:pPr>
    <w:rPr>
      <w:rFonts w:ascii="Cambria" w:eastAsia="Times New Roman" w:hAnsi="Cambria"/>
      <w:b/>
      <w:bCs/>
      <w:caps/>
      <w:lang w:val="sk-SK" w:eastAsia="en-US"/>
    </w:rPr>
  </w:style>
  <w:style w:type="paragraph" w:styleId="Hlavika">
    <w:name w:val="header"/>
    <w:basedOn w:val="Normlny"/>
    <w:link w:val="HlavikaChar"/>
    <w:uiPriority w:val="99"/>
    <w:rsid w:val="000F2F83"/>
    <w:pPr>
      <w:tabs>
        <w:tab w:val="center" w:pos="4536"/>
        <w:tab w:val="right" w:pos="9072"/>
      </w:tabs>
      <w:spacing w:before="120" w:after="120"/>
      <w:jc w:val="both"/>
    </w:pPr>
    <w:rPr>
      <w:rFonts w:ascii="Arial Narrow" w:hAnsi="Arial Narrow"/>
      <w:sz w:val="20"/>
      <w:szCs w:val="20"/>
      <w:lang w:val="x-none" w:eastAsia="x-none"/>
    </w:rPr>
  </w:style>
  <w:style w:type="character" w:customStyle="1" w:styleId="HlavikaChar">
    <w:name w:val="Hlavička Char"/>
    <w:link w:val="Hlavika"/>
    <w:uiPriority w:val="99"/>
    <w:locked/>
    <w:rsid w:val="000F2F83"/>
    <w:rPr>
      <w:rFonts w:ascii="Calibri" w:hAnsi="Calibri" w:cs="Times New Roman"/>
      <w:sz w:val="20"/>
      <w:szCs w:val="20"/>
    </w:rPr>
  </w:style>
  <w:style w:type="paragraph" w:styleId="Popis">
    <w:name w:val="caption"/>
    <w:basedOn w:val="Normlny"/>
    <w:next w:val="Normlny"/>
    <w:uiPriority w:val="99"/>
    <w:qFormat/>
    <w:rsid w:val="007B46A8"/>
    <w:pPr>
      <w:spacing w:before="120" w:after="120"/>
      <w:jc w:val="both"/>
    </w:pPr>
    <w:rPr>
      <w:rFonts w:ascii="Arial Narrow" w:eastAsia="Times New Roman" w:hAnsi="Arial Narrow"/>
      <w:b/>
      <w:bCs/>
      <w:color w:val="4F81BD" w:themeColor="accent1"/>
      <w:sz w:val="22"/>
      <w:szCs w:val="16"/>
      <w:lang w:val="sk-SK" w:eastAsia="en-US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 Char Char Char Char Char Char Char Char,Char Char Ch,o,Car"/>
    <w:basedOn w:val="Normlny"/>
    <w:link w:val="TextpoznmkypodiarouChar"/>
    <w:autoRedefine/>
    <w:uiPriority w:val="99"/>
    <w:rsid w:val="0021186B"/>
    <w:pPr>
      <w:spacing w:after="120"/>
      <w:jc w:val="both"/>
    </w:pPr>
    <w:rPr>
      <w:rFonts w:ascii="Arial Narrow" w:eastAsia="SimSun" w:hAnsi="Arial Narrow"/>
      <w:sz w:val="18"/>
      <w:szCs w:val="18"/>
      <w:lang w:val="x-none" w:eastAsia="zh-CN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 Char,o Char,Car Char"/>
    <w:link w:val="Textpoznmkypodiarou"/>
    <w:uiPriority w:val="99"/>
    <w:locked/>
    <w:rsid w:val="0021186B"/>
    <w:rPr>
      <w:rFonts w:ascii="Arial Narrow" w:eastAsia="SimSun" w:hAnsi="Arial Narrow"/>
      <w:sz w:val="18"/>
      <w:szCs w:val="18"/>
      <w:lang w:val="x-none" w:eastAsia="zh-CN"/>
    </w:rPr>
  </w:style>
  <w:style w:type="character" w:styleId="Odkaznapoznmkupodiarou">
    <w:name w:val="footnote reference"/>
    <w:aliases w:val="Stinking Styles1,Footnote symbol,Footnote reference number,Times 10 Point,Exposant 3 Point,Ref,de nota al pie,note TESI,SUPERS,EN Footnote text,EN Footnote Refe,FRef ISO,PGI Fußnote Ziffer,Footnote,Footnotes refss,ftref"/>
    <w:uiPriority w:val="99"/>
    <w:rsid w:val="008C301D"/>
    <w:rPr>
      <w:rFonts w:cs="Times New Roman"/>
      <w:vertAlign w:val="superscript"/>
    </w:rPr>
  </w:style>
  <w:style w:type="paragraph" w:styleId="truktradokumentu">
    <w:name w:val="Document Map"/>
    <w:basedOn w:val="Normlny"/>
    <w:link w:val="truktradokumentuChar"/>
    <w:uiPriority w:val="99"/>
    <w:semiHidden/>
    <w:rsid w:val="008C301D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C301D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66613"/>
    <w:pPr>
      <w:spacing w:before="120" w:after="120"/>
      <w:ind w:left="720"/>
      <w:contextualSpacing/>
      <w:jc w:val="both"/>
    </w:pPr>
    <w:rPr>
      <w:rFonts w:ascii="Arial Narrow" w:eastAsia="Times New Roman" w:hAnsi="Arial Narrow"/>
      <w:sz w:val="22"/>
      <w:szCs w:val="20"/>
      <w:lang w:val="sk-SK" w:eastAsia="en-US"/>
    </w:rPr>
  </w:style>
  <w:style w:type="character" w:styleId="Hypertextovprepojenie">
    <w:name w:val="Hyperlink"/>
    <w:uiPriority w:val="99"/>
    <w:rsid w:val="00271E35"/>
    <w:rPr>
      <w:rFonts w:cs="Times New Roman"/>
      <w:color w:val="0000FF"/>
      <w:u w:val="single"/>
    </w:rPr>
  </w:style>
  <w:style w:type="paragraph" w:styleId="Zkladntext">
    <w:name w:val="Body Text"/>
    <w:aliases w:val="Char,b"/>
    <w:basedOn w:val="Normlny"/>
    <w:link w:val="ZkladntextChar"/>
    <w:uiPriority w:val="99"/>
    <w:rsid w:val="00271E35"/>
    <w:pPr>
      <w:spacing w:before="120" w:after="120"/>
      <w:jc w:val="both"/>
    </w:pPr>
    <w:rPr>
      <w:lang w:val="x-none" w:eastAsia="cs-CZ"/>
    </w:rPr>
  </w:style>
  <w:style w:type="character" w:customStyle="1" w:styleId="ZkladntextChar">
    <w:name w:val="Základný text Char"/>
    <w:aliases w:val="Char Char,b Char"/>
    <w:link w:val="Zkladntext"/>
    <w:uiPriority w:val="99"/>
    <w:locked/>
    <w:rsid w:val="00271E35"/>
    <w:rPr>
      <w:rFonts w:ascii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271E35"/>
    <w:pPr>
      <w:tabs>
        <w:tab w:val="center" w:pos="4536"/>
        <w:tab w:val="right" w:pos="9072"/>
      </w:tabs>
      <w:spacing w:after="120"/>
      <w:jc w:val="both"/>
    </w:pPr>
    <w:rPr>
      <w:rFonts w:ascii="Arial Narrow" w:hAnsi="Arial Narrow"/>
      <w:sz w:val="20"/>
      <w:szCs w:val="20"/>
      <w:lang w:val="x-none" w:eastAsia="x-none"/>
    </w:rPr>
  </w:style>
  <w:style w:type="character" w:customStyle="1" w:styleId="PtaChar">
    <w:name w:val="Päta Char"/>
    <w:link w:val="Pta"/>
    <w:uiPriority w:val="99"/>
    <w:locked/>
    <w:rsid w:val="00271E35"/>
    <w:rPr>
      <w:rFonts w:ascii="Calibri" w:hAnsi="Calibri" w:cs="Times New Roman"/>
      <w:sz w:val="20"/>
      <w:szCs w:val="20"/>
    </w:rPr>
  </w:style>
  <w:style w:type="paragraph" w:customStyle="1" w:styleId="Textbubliny1">
    <w:name w:val="Text bubliny1"/>
    <w:basedOn w:val="Normlny"/>
    <w:uiPriority w:val="99"/>
    <w:semiHidden/>
    <w:rsid w:val="00452834"/>
    <w:pPr>
      <w:widowControl w:val="0"/>
      <w:adjustRightInd w:val="0"/>
      <w:textAlignment w:val="baseline"/>
    </w:pPr>
    <w:rPr>
      <w:rFonts w:ascii="Tahoma" w:eastAsia="SimSun" w:hAnsi="Tahoma" w:cs="Tahoma"/>
      <w:sz w:val="16"/>
      <w:szCs w:val="16"/>
      <w:lang w:eastAsia="zh-CN"/>
    </w:rPr>
  </w:style>
  <w:style w:type="paragraph" w:styleId="Hlavikaobsahu">
    <w:name w:val="TOC Heading"/>
    <w:basedOn w:val="Nadpis1"/>
    <w:next w:val="Normlny"/>
    <w:uiPriority w:val="99"/>
    <w:qFormat/>
    <w:rsid w:val="0055375D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caps w:val="0"/>
      <w:color w:val="365F91"/>
      <w:spacing w:val="0"/>
      <w:szCs w:val="28"/>
    </w:rPr>
  </w:style>
  <w:style w:type="paragraph" w:styleId="Obsah2">
    <w:name w:val="toc 2"/>
    <w:basedOn w:val="Normlny"/>
    <w:next w:val="Normlny"/>
    <w:autoRedefine/>
    <w:uiPriority w:val="39"/>
    <w:rsid w:val="0055375D"/>
    <w:pPr>
      <w:spacing w:before="120" w:after="100"/>
      <w:ind w:left="220"/>
      <w:jc w:val="both"/>
    </w:pPr>
    <w:rPr>
      <w:rFonts w:ascii="Arial Narrow" w:eastAsia="Times New Roman" w:hAnsi="Arial Narrow"/>
      <w:sz w:val="22"/>
      <w:szCs w:val="20"/>
      <w:lang w:val="sk-SK" w:eastAsia="en-US"/>
    </w:rPr>
  </w:style>
  <w:style w:type="paragraph" w:styleId="Obsah3">
    <w:name w:val="toc 3"/>
    <w:basedOn w:val="Normlny"/>
    <w:next w:val="Normlny"/>
    <w:autoRedefine/>
    <w:uiPriority w:val="39"/>
    <w:rsid w:val="0055375D"/>
    <w:pPr>
      <w:spacing w:before="120" w:after="100"/>
      <w:ind w:left="440"/>
      <w:jc w:val="both"/>
    </w:pPr>
    <w:rPr>
      <w:rFonts w:ascii="Arial Narrow" w:eastAsia="Times New Roman" w:hAnsi="Arial Narrow"/>
      <w:sz w:val="22"/>
      <w:szCs w:val="20"/>
      <w:lang w:val="sk-SK" w:eastAsia="en-US"/>
    </w:rPr>
  </w:style>
  <w:style w:type="character" w:styleId="Intenzvnyodkaz">
    <w:name w:val="Intense Reference"/>
    <w:uiPriority w:val="99"/>
    <w:qFormat/>
    <w:rsid w:val="001325D4"/>
    <w:rPr>
      <w:b/>
      <w:bCs/>
      <w:smallCaps/>
      <w:color w:val="17365D"/>
      <w:spacing w:val="5"/>
      <w:u w:val="single"/>
    </w:rPr>
  </w:style>
  <w:style w:type="character" w:styleId="Jemnzvraznenie">
    <w:name w:val="Subtle Emphasis"/>
    <w:uiPriority w:val="99"/>
    <w:qFormat/>
    <w:rsid w:val="0010709A"/>
    <w:rPr>
      <w:rFonts w:cs="Times New Roman"/>
      <w:i/>
      <w:iCs/>
      <w:color w:val="808080"/>
    </w:rPr>
  </w:style>
  <w:style w:type="table" w:styleId="Mriekatabuky">
    <w:name w:val="Table Grid"/>
    <w:aliases w:val="Deloitte table 3"/>
    <w:basedOn w:val="Normlnatabuka"/>
    <w:uiPriority w:val="59"/>
    <w:rsid w:val="00F572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lnyPred0pt">
    <w:name w:val="Normálny + Pred:  0 pt"/>
    <w:basedOn w:val="Normlny"/>
    <w:uiPriority w:val="99"/>
    <w:rsid w:val="00AD2600"/>
    <w:pPr>
      <w:spacing w:after="120" w:line="240" w:lineRule="atLeast"/>
      <w:jc w:val="both"/>
    </w:pPr>
    <w:rPr>
      <w:rFonts w:ascii="Arial Narrow" w:eastAsia="Times New Roman" w:hAnsi="Arial Narrow"/>
      <w:lang w:val="sk-SK" w:eastAsia="en-US"/>
    </w:rPr>
  </w:style>
  <w:style w:type="paragraph" w:styleId="Nzov">
    <w:name w:val="Title"/>
    <w:basedOn w:val="Normlny"/>
    <w:link w:val="NzovChar"/>
    <w:uiPriority w:val="10"/>
    <w:qFormat/>
    <w:rsid w:val="00046C88"/>
    <w:pPr>
      <w:spacing w:after="120"/>
      <w:jc w:val="center"/>
    </w:pPr>
    <w:rPr>
      <w:b/>
      <w:bCs/>
      <w:lang w:val="x-none" w:eastAsia="x-none"/>
    </w:rPr>
  </w:style>
  <w:style w:type="character" w:customStyle="1" w:styleId="NzovChar">
    <w:name w:val="Názov Char"/>
    <w:link w:val="Nzov"/>
    <w:uiPriority w:val="10"/>
    <w:locked/>
    <w:rsid w:val="00046C88"/>
    <w:rPr>
      <w:rFonts w:ascii="Times New Roman" w:hAnsi="Times New Roman" w:cs="Times New Roman"/>
      <w:b/>
      <w:bCs/>
      <w:sz w:val="24"/>
      <w:szCs w:val="24"/>
    </w:rPr>
  </w:style>
  <w:style w:type="paragraph" w:customStyle="1" w:styleId="CharCharCharCharCharCharCharCharCharCharCharCharChar">
    <w:name w:val="Char Char Char Char Char Char Char Char Char Char Char Char Char"/>
    <w:basedOn w:val="Normlny"/>
    <w:uiPriority w:val="99"/>
    <w:rsid w:val="00F24F73"/>
    <w:pPr>
      <w:spacing w:after="160" w:line="240" w:lineRule="exact"/>
      <w:ind w:firstLine="720"/>
    </w:pPr>
    <w:rPr>
      <w:rFonts w:ascii="Tahoma" w:eastAsia="Times New Roman" w:hAnsi="Tahoma"/>
      <w:sz w:val="20"/>
      <w:szCs w:val="20"/>
      <w:lang w:val="en-US" w:eastAsia="en-US"/>
    </w:rPr>
  </w:style>
  <w:style w:type="character" w:styleId="Odkaznakomentr">
    <w:name w:val="annotation reference"/>
    <w:rsid w:val="001D783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1D7831"/>
    <w:pPr>
      <w:spacing w:before="120" w:after="120"/>
      <w:jc w:val="both"/>
    </w:pPr>
    <w:rPr>
      <w:rFonts w:ascii="Arial Narrow" w:eastAsia="Times New Roman" w:hAnsi="Arial Narrow"/>
      <w:sz w:val="20"/>
      <w:szCs w:val="20"/>
      <w:lang w:val="sk-SK" w:eastAsia="x-none"/>
    </w:rPr>
  </w:style>
  <w:style w:type="character" w:customStyle="1" w:styleId="TextkomentraChar">
    <w:name w:val="Text komentára Char"/>
    <w:link w:val="Textkomentra"/>
    <w:locked/>
    <w:rsid w:val="001D7831"/>
    <w:rPr>
      <w:rFonts w:eastAsia="Times New Roman" w:cs="Times New Roman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D783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D7831"/>
    <w:rPr>
      <w:rFonts w:eastAsia="Times New Roman" w:cs="Times New Roman"/>
      <w:b/>
      <w:bCs/>
      <w:lang w:val="sk-SK"/>
    </w:rPr>
  </w:style>
  <w:style w:type="character" w:styleId="PouitHypertextovPrepojenie">
    <w:name w:val="FollowedHyperlink"/>
    <w:uiPriority w:val="99"/>
    <w:semiHidden/>
    <w:rsid w:val="00702288"/>
    <w:rPr>
      <w:rFonts w:cs="Times New Roman"/>
      <w:color w:val="800080"/>
      <w:u w:val="single"/>
    </w:rPr>
  </w:style>
  <w:style w:type="paragraph" w:customStyle="1" w:styleId="Default">
    <w:name w:val="Default"/>
    <w:rsid w:val="00A46027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pple-style-span">
    <w:name w:val="apple-style-span"/>
    <w:uiPriority w:val="99"/>
    <w:rsid w:val="00A46027"/>
  </w:style>
  <w:style w:type="paragraph" w:styleId="Revzia">
    <w:name w:val="Revision"/>
    <w:hidden/>
    <w:uiPriority w:val="99"/>
    <w:semiHidden/>
    <w:rsid w:val="0070014F"/>
    <w:rPr>
      <w:rFonts w:eastAsia="Times New Roman"/>
      <w:sz w:val="22"/>
      <w:lang w:eastAsia="en-US"/>
    </w:rPr>
  </w:style>
  <w:style w:type="character" w:styleId="Siln">
    <w:name w:val="Strong"/>
    <w:qFormat/>
    <w:rsid w:val="00427D07"/>
    <w:rPr>
      <w:rFonts w:ascii="Times New Roman" w:hAnsi="Times New Roman" w:cs="Times New Roman" w:hint="default"/>
      <w:b/>
      <w:bCs/>
    </w:rPr>
  </w:style>
  <w:style w:type="paragraph" w:customStyle="1" w:styleId="odrkyChar">
    <w:name w:val="odrážky Char"/>
    <w:basedOn w:val="Normlny"/>
    <w:link w:val="odrkyCharChar"/>
    <w:qFormat/>
    <w:rsid w:val="007B46A8"/>
    <w:pPr>
      <w:numPr>
        <w:numId w:val="3"/>
      </w:numPr>
      <w:spacing w:before="120" w:after="120"/>
      <w:jc w:val="both"/>
    </w:pPr>
    <w:rPr>
      <w:rFonts w:ascii="Arial Narrow" w:eastAsia="Times New Roman" w:hAnsi="Arial Narrow"/>
      <w:sz w:val="22"/>
      <w:szCs w:val="20"/>
      <w:lang w:val="sk-SK" w:eastAsia="en-US" w:bidi="en-US"/>
    </w:rPr>
  </w:style>
  <w:style w:type="character" w:customStyle="1" w:styleId="odrkyCharChar">
    <w:name w:val="odrážky Char Char"/>
    <w:link w:val="odrkyChar"/>
    <w:rsid w:val="007B46A8"/>
    <w:rPr>
      <w:rFonts w:ascii="Arial Narrow" w:eastAsia="Times New Roman" w:hAnsi="Arial Narrow"/>
      <w:sz w:val="22"/>
      <w:lang w:eastAsia="en-US" w:bidi="en-US"/>
    </w:rPr>
  </w:style>
  <w:style w:type="paragraph" w:styleId="Zoznamsodrkami">
    <w:name w:val="List Bullet"/>
    <w:basedOn w:val="Zkladntext"/>
    <w:link w:val="ZoznamsodrkamiChar"/>
    <w:uiPriority w:val="99"/>
    <w:locked/>
    <w:rsid w:val="002F1A5D"/>
    <w:pPr>
      <w:tabs>
        <w:tab w:val="num" w:pos="340"/>
      </w:tabs>
      <w:spacing w:before="130" w:after="130"/>
      <w:ind w:left="340" w:hanging="340"/>
    </w:pPr>
    <w:rPr>
      <w:rFonts w:eastAsia="Times New Roman"/>
      <w:sz w:val="22"/>
      <w:szCs w:val="20"/>
      <w:lang w:eastAsia="en-US"/>
    </w:rPr>
  </w:style>
  <w:style w:type="character" w:customStyle="1" w:styleId="ZoznamsodrkamiChar">
    <w:name w:val="Zoznam s odrážkami Char"/>
    <w:link w:val="Zoznamsodrkami"/>
    <w:uiPriority w:val="99"/>
    <w:locked/>
    <w:rsid w:val="002F1A5D"/>
    <w:rPr>
      <w:rFonts w:ascii="Times New Roman" w:eastAsia="Times New Roman" w:hAnsi="Times New Roman"/>
      <w:sz w:val="22"/>
      <w:lang w:eastAsia="en-US"/>
    </w:rPr>
  </w:style>
  <w:style w:type="paragraph" w:customStyle="1" w:styleId="podnadpiszvyrazneny">
    <w:name w:val="podnadpis zvyrazneny"/>
    <w:basedOn w:val="Normlny"/>
    <w:link w:val="podnadpiszvyraznenyChar"/>
    <w:uiPriority w:val="99"/>
    <w:rsid w:val="00BC5B1D"/>
    <w:pPr>
      <w:tabs>
        <w:tab w:val="left" w:pos="2160"/>
      </w:tabs>
      <w:spacing w:before="240" w:after="120"/>
      <w:jc w:val="both"/>
    </w:pPr>
    <w:rPr>
      <w:rFonts w:eastAsia="Times New Roman"/>
      <w:b/>
      <w:szCs w:val="20"/>
      <w:lang w:val="sk-SK" w:eastAsia="en-US"/>
    </w:rPr>
  </w:style>
  <w:style w:type="character" w:customStyle="1" w:styleId="podnadpiszvyraznenyChar">
    <w:name w:val="podnadpis zvyrazneny Char"/>
    <w:link w:val="podnadpiszvyrazneny"/>
    <w:uiPriority w:val="99"/>
    <w:locked/>
    <w:rsid w:val="00BC5B1D"/>
    <w:rPr>
      <w:rFonts w:ascii="Times New Roman" w:eastAsia="Times New Roman" w:hAnsi="Times New Roman"/>
      <w:b/>
      <w:sz w:val="24"/>
      <w:lang w:eastAsia="en-US"/>
    </w:rPr>
  </w:style>
  <w:style w:type="character" w:customStyle="1" w:styleId="NormalBoldChar">
    <w:name w:val="Normal Bold Char"/>
    <w:link w:val="NormalBold"/>
    <w:locked/>
    <w:rsid w:val="00C063A0"/>
    <w:rPr>
      <w:b/>
      <w:lang w:eastAsia="x-none"/>
    </w:rPr>
  </w:style>
  <w:style w:type="paragraph" w:customStyle="1" w:styleId="NormalBold">
    <w:name w:val="Normal Bold"/>
    <w:basedOn w:val="Normlny"/>
    <w:link w:val="NormalBoldChar"/>
    <w:qFormat/>
    <w:rsid w:val="00C063A0"/>
    <w:pPr>
      <w:spacing w:after="200" w:line="276" w:lineRule="auto"/>
      <w:jc w:val="both"/>
    </w:pPr>
    <w:rPr>
      <w:rFonts w:ascii="Arial Narrow" w:hAnsi="Arial Narrow"/>
      <w:b/>
      <w:sz w:val="20"/>
      <w:szCs w:val="20"/>
      <w:lang w:val="sk-SK" w:eastAsia="x-none"/>
    </w:rPr>
  </w:style>
  <w:style w:type="paragraph" w:styleId="Register8">
    <w:name w:val="index 8"/>
    <w:basedOn w:val="Normlny"/>
    <w:next w:val="Normlny"/>
    <w:autoRedefine/>
    <w:uiPriority w:val="99"/>
    <w:unhideWhenUsed/>
    <w:locked/>
    <w:rsid w:val="00A17603"/>
    <w:pPr>
      <w:numPr>
        <w:numId w:val="5"/>
      </w:numPr>
      <w:spacing w:after="120" w:line="0" w:lineRule="atLeast"/>
    </w:pPr>
    <w:rPr>
      <w:rFonts w:ascii="Arial Narrow" w:eastAsia="Times New Roman" w:hAnsi="Arial Narrow"/>
      <w:sz w:val="18"/>
      <w:szCs w:val="18"/>
      <w:lang w:val="en-US" w:eastAsia="en-US" w:bidi="en-US"/>
    </w:rPr>
  </w:style>
  <w:style w:type="paragraph" w:customStyle="1" w:styleId="Tabtext">
    <w:name w:val="Tab_text"/>
    <w:basedOn w:val="Normlny"/>
    <w:link w:val="TabtextChar"/>
    <w:qFormat/>
    <w:rsid w:val="00C52C7C"/>
    <w:pPr>
      <w:spacing w:after="120"/>
    </w:pPr>
    <w:rPr>
      <w:rFonts w:ascii="Arial Narrow" w:eastAsia="Times New Roman" w:hAnsi="Arial Narrow"/>
      <w:sz w:val="18"/>
      <w:szCs w:val="20"/>
      <w:lang w:val="sk-SK" w:eastAsia="sk-SK"/>
    </w:rPr>
  </w:style>
  <w:style w:type="character" w:customStyle="1" w:styleId="TabtextChar">
    <w:name w:val="Tab_text Char"/>
    <w:basedOn w:val="Predvolenpsmoodseku"/>
    <w:link w:val="Tabtext"/>
    <w:rsid w:val="00C52C7C"/>
    <w:rPr>
      <w:rFonts w:eastAsia="Times New Roman"/>
      <w:sz w:val="18"/>
    </w:r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C70428"/>
    <w:rPr>
      <w:rFonts w:ascii="Arial Narrow" w:eastAsia="Times New Roman" w:hAnsi="Arial Narrow"/>
      <w:sz w:val="22"/>
      <w:lang w:eastAsia="en-US"/>
    </w:rPr>
  </w:style>
  <w:style w:type="table" w:customStyle="1" w:styleId="Deloittetable31">
    <w:name w:val="Deloitte table 31"/>
    <w:basedOn w:val="Normlnatabuka"/>
    <w:next w:val="Mriekatabuky"/>
    <w:rsid w:val="00FB2173"/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qFormat/>
    <w:rsid w:val="00AD3718"/>
    <w:pPr>
      <w:spacing w:before="120" w:after="120" w:line="288" w:lineRule="auto"/>
      <w:jc w:val="both"/>
    </w:pPr>
    <w:rPr>
      <w:rFonts w:eastAsia="Times New Roman"/>
      <w:color w:val="000000"/>
      <w:szCs w:val="48"/>
      <w:lang w:val="cs-CZ" w:eastAsia="en-US"/>
    </w:rPr>
  </w:style>
  <w:style w:type="paragraph" w:customStyle="1" w:styleId="prirucka">
    <w:name w:val="prirucka"/>
    <w:basedOn w:val="Odsekzoznamu"/>
    <w:qFormat/>
    <w:rsid w:val="009B1631"/>
    <w:pPr>
      <w:tabs>
        <w:tab w:val="left" w:pos="360"/>
      </w:tabs>
      <w:spacing w:line="276" w:lineRule="auto"/>
      <w:ind w:left="450"/>
      <w:contextualSpacing w:val="0"/>
    </w:pPr>
  </w:style>
  <w:style w:type="paragraph" w:customStyle="1" w:styleId="nadpisprirucka">
    <w:name w:val="nadpis_prirucka"/>
    <w:basedOn w:val="Tabtext"/>
    <w:qFormat/>
    <w:rsid w:val="007F552B"/>
    <w:pPr>
      <w:numPr>
        <w:numId w:val="6"/>
      </w:numPr>
      <w:spacing w:before="120"/>
      <w:ind w:hanging="436"/>
    </w:pPr>
  </w:style>
  <w:style w:type="paragraph" w:customStyle="1" w:styleId="priruckanadpis">
    <w:name w:val="prirucka nadpis"/>
    <w:basedOn w:val="Odsekzoznamu"/>
    <w:rsid w:val="00BE7026"/>
    <w:pPr>
      <w:numPr>
        <w:numId w:val="2"/>
      </w:numPr>
      <w:tabs>
        <w:tab w:val="left" w:pos="360"/>
        <w:tab w:val="left" w:pos="851"/>
      </w:tabs>
      <w:contextualSpacing w:val="0"/>
    </w:pPr>
  </w:style>
  <w:style w:type="paragraph" w:customStyle="1" w:styleId="ffffffffffffffffffffffff">
    <w:name w:val="ffffffffffffffffffffffff"/>
    <w:basedOn w:val="priruckanadpis"/>
    <w:qFormat/>
    <w:rsid w:val="00C247DB"/>
  </w:style>
  <w:style w:type="character" w:styleId="Zstupntext">
    <w:name w:val="Placeholder Text"/>
    <w:basedOn w:val="Predvolenpsmoodseku"/>
    <w:uiPriority w:val="99"/>
    <w:semiHidden/>
    <w:rsid w:val="00536125"/>
    <w:rPr>
      <w:color w:val="808080"/>
    </w:rPr>
  </w:style>
  <w:style w:type="paragraph" w:styleId="Normlnywebov">
    <w:name w:val="Normal (Web)"/>
    <w:basedOn w:val="Normlny"/>
    <w:uiPriority w:val="99"/>
    <w:unhideWhenUsed/>
    <w:locked/>
    <w:rsid w:val="00C51F0A"/>
    <w:pPr>
      <w:spacing w:before="100" w:beforeAutospacing="1" w:after="100" w:afterAutospacing="1"/>
    </w:pPr>
    <w:rPr>
      <w:rFonts w:eastAsia="Times New Roman"/>
    </w:rPr>
  </w:style>
  <w:style w:type="paragraph" w:customStyle="1" w:styleId="x06bulletheading1">
    <w:name w:val="x_06bulletheading1"/>
    <w:basedOn w:val="Normlny"/>
    <w:rsid w:val="009B3D0D"/>
    <w:pPr>
      <w:spacing w:before="100" w:beforeAutospacing="1" w:after="100" w:afterAutospacing="1"/>
    </w:pPr>
    <w:rPr>
      <w:rFonts w:eastAsia="Times New Roman"/>
      <w:lang w:val="sk-SK" w:eastAsia="sk-SK"/>
    </w:rPr>
  </w:style>
  <w:style w:type="character" w:customStyle="1" w:styleId="apple-converted-space">
    <w:name w:val="apple-converted-space"/>
    <w:basedOn w:val="Predvolenpsmoodseku"/>
    <w:rsid w:val="00DD3E4A"/>
  </w:style>
  <w:style w:type="paragraph" w:customStyle="1" w:styleId="06BulletHeading1">
    <w:name w:val="06_Bullet_Heading_1"/>
    <w:basedOn w:val="Normlny"/>
    <w:link w:val="06BulletHeading1Char"/>
    <w:qFormat/>
    <w:rsid w:val="004C3259"/>
    <w:pPr>
      <w:numPr>
        <w:numId w:val="31"/>
      </w:numPr>
      <w:spacing w:after="120"/>
      <w:jc w:val="both"/>
    </w:pPr>
    <w:rPr>
      <w:rFonts w:ascii="Arial Narrow" w:eastAsia="Times New Roman" w:hAnsi="Arial Narrow"/>
      <w:sz w:val="22"/>
      <w:szCs w:val="20"/>
      <w:lang w:val="en-US" w:eastAsia="cs-CZ"/>
    </w:rPr>
  </w:style>
  <w:style w:type="character" w:customStyle="1" w:styleId="06BulletHeading1Char">
    <w:name w:val="06_Bullet_Heading_1 Char"/>
    <w:link w:val="06BulletHeading1"/>
    <w:rsid w:val="004C3259"/>
    <w:rPr>
      <w:rFonts w:ascii="Arial Narrow" w:eastAsia="Times New Roman" w:hAnsi="Arial Narrow"/>
      <w:sz w:val="22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6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4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9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3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2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3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5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2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8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tnerskadohoda.gov.sk/metodicke-pokyny-cko-a-uv-sr/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rri.gov.sk/projekty/projekty-esif/operacny-program-integrovana-infrastruktura/prioritna-os-7-informacna-spolocnost/metodicke-dokumenty/formulare/index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D937-471F-4D9C-AA97-1C53E4BE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7649</Words>
  <Characters>51450</Characters>
  <Application>Microsoft Office Word</Application>
  <DocSecurity>0</DocSecurity>
  <Lines>428</Lines>
  <Paragraphs>117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financií</Company>
  <LinksUpToDate>false</LinksUpToDate>
  <CharactersWithSpaces>58982</CharactersWithSpaces>
  <SharedDoc>false</SharedDoc>
  <HLinks>
    <vt:vector size="168" baseType="variant">
      <vt:variant>
        <vt:i4>1245251</vt:i4>
      </vt:variant>
      <vt:variant>
        <vt:i4>198</vt:i4>
      </vt:variant>
      <vt:variant>
        <vt:i4>0</vt:i4>
      </vt:variant>
      <vt:variant>
        <vt:i4>5</vt:i4>
      </vt:variant>
      <vt:variant>
        <vt:lpwstr>http://www.informatizacia.sk/</vt:lpwstr>
      </vt:variant>
      <vt:variant>
        <vt:lpwstr/>
      </vt:variant>
      <vt:variant>
        <vt:i4>1245251</vt:i4>
      </vt:variant>
      <vt:variant>
        <vt:i4>195</vt:i4>
      </vt:variant>
      <vt:variant>
        <vt:i4>0</vt:i4>
      </vt:variant>
      <vt:variant>
        <vt:i4>5</vt:i4>
      </vt:variant>
      <vt:variant>
        <vt:lpwstr>http://www.informatizacia.sk/</vt:lpwstr>
      </vt:variant>
      <vt:variant>
        <vt:lpwstr/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_Toc353802577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_Toc353802576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_Toc353802575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_Toc353802574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_Toc353802569</vt:lpwstr>
      </vt:variant>
      <vt:variant>
        <vt:i4>1966133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_Toc353802568</vt:lpwstr>
      </vt:variant>
      <vt:variant>
        <vt:i4>1966133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_Toc353802567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_Toc353802566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_Toc353802565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_Toc353802564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_Toc353802563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_Toc353802562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_Toc353802561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_Toc353802560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_Toc353802559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_Toc353802558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_Toc353802557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_Toc353802556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_Toc353802555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_Toc353802554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_Toc353802553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_Toc353802552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_Toc353802551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_Toc353802550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_Toc353802549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_Toc353802548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PAK</dc:creator>
  <cp:lastModifiedBy>OPaM</cp:lastModifiedBy>
  <cp:revision>3</cp:revision>
  <cp:lastPrinted>2020-08-10T14:18:00Z</cp:lastPrinted>
  <dcterms:created xsi:type="dcterms:W3CDTF">2020-09-17T05:43:00Z</dcterms:created>
  <dcterms:modified xsi:type="dcterms:W3CDTF">2020-09-17T09:19:00Z</dcterms:modified>
</cp:coreProperties>
</file>